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8FFDE" w14:textId="77777777" w:rsidR="00A90753" w:rsidRDefault="00A90753" w:rsidP="00B865DB">
      <w:pPr>
        <w:tabs>
          <w:tab w:val="left" w:pos="284"/>
        </w:tabs>
        <w:suppressAutoHyphens/>
        <w:jc w:val="right"/>
        <w:rPr>
          <w:rFonts w:ascii="Verdana" w:hAnsi="Verdana" w:cs="Arial"/>
          <w:b/>
          <w:color w:val="000000"/>
          <w:sz w:val="28"/>
          <w:szCs w:val="28"/>
          <w:lang w:eastAsia="ar-SA"/>
        </w:rPr>
      </w:pPr>
    </w:p>
    <w:p w14:paraId="416CE9F3" w14:textId="77777777" w:rsidR="00066113" w:rsidRDefault="0006611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0A57E453" w14:textId="77777777" w:rsidR="00BB4F33" w:rsidRDefault="00BB4F3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UMOWA NR .............</w:t>
      </w:r>
      <w:r w:rsidR="00050F11">
        <w:rPr>
          <w:rFonts w:ascii="Verdana" w:hAnsi="Verdana" w:cs="Arial"/>
          <w:b/>
          <w:sz w:val="20"/>
          <w:szCs w:val="20"/>
        </w:rPr>
        <w:t>.....</w:t>
      </w:r>
    </w:p>
    <w:p w14:paraId="68DEFDD8" w14:textId="77777777" w:rsidR="00BB4F33" w:rsidRPr="00BB4F33" w:rsidRDefault="00BB4F33" w:rsidP="004631F9">
      <w:pPr>
        <w:jc w:val="both"/>
        <w:rPr>
          <w:rFonts w:ascii="Verdana" w:hAnsi="Verdana" w:cs="Arial"/>
          <w:sz w:val="20"/>
          <w:szCs w:val="20"/>
        </w:rPr>
      </w:pPr>
    </w:p>
    <w:p w14:paraId="4DBD426D" w14:textId="40CE542D" w:rsidR="00BB4F33" w:rsidRPr="00BB4F33" w:rsidRDefault="00BB4F33" w:rsidP="00CC24E0">
      <w:pPr>
        <w:spacing w:before="240"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Niniejsza Umowa zawarta zo</w:t>
      </w:r>
      <w:r w:rsidR="00BF583D">
        <w:rPr>
          <w:rFonts w:ascii="Verdana" w:hAnsi="Verdana" w:cs="Arial"/>
          <w:sz w:val="20"/>
          <w:szCs w:val="20"/>
        </w:rPr>
        <w:t>stała w dniu .........</w:t>
      </w:r>
      <w:r w:rsidR="002C74D5">
        <w:rPr>
          <w:rFonts w:ascii="Verdana" w:hAnsi="Verdana" w:cs="Arial"/>
          <w:sz w:val="20"/>
          <w:szCs w:val="20"/>
        </w:rPr>
        <w:t>............</w:t>
      </w:r>
      <w:r w:rsidR="00103C64">
        <w:rPr>
          <w:rFonts w:ascii="Verdana" w:hAnsi="Verdana" w:cs="Arial"/>
          <w:sz w:val="20"/>
          <w:szCs w:val="20"/>
        </w:rPr>
        <w:t>..... 202</w:t>
      </w:r>
      <w:r w:rsidR="00F91B8C">
        <w:rPr>
          <w:rFonts w:ascii="Verdana" w:hAnsi="Verdana" w:cs="Arial"/>
          <w:sz w:val="20"/>
          <w:szCs w:val="20"/>
        </w:rPr>
        <w:t>6</w:t>
      </w:r>
      <w:r w:rsidRPr="00BB4F33">
        <w:rPr>
          <w:rFonts w:ascii="Verdana" w:hAnsi="Verdana" w:cs="Arial"/>
          <w:sz w:val="20"/>
          <w:szCs w:val="20"/>
        </w:rPr>
        <w:t xml:space="preserve"> roku, w Warszawie pomiędzy:</w:t>
      </w:r>
    </w:p>
    <w:p w14:paraId="70AA2C35" w14:textId="77777777" w:rsidR="00BB4F33" w:rsidRPr="00BB4F33" w:rsidRDefault="00BB4F33" w:rsidP="00CC24E0">
      <w:pPr>
        <w:spacing w:before="240"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Skarbem Państwa – Generalnym Dyrektorem Dróg Krajowych i Autostrad,  reprezentowanym przez pełnomocników:</w:t>
      </w:r>
    </w:p>
    <w:p w14:paraId="4B6EDA93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76C413D6" w14:textId="77777777" w:rsidR="00BB4F33" w:rsidRPr="00BB4F33" w:rsidRDefault="00A8743F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p. 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  <w:r w:rsidR="00103C64">
        <w:rPr>
          <w:rFonts w:ascii="Verdana" w:hAnsi="Verdana" w:cs="Arial"/>
          <w:sz w:val="20"/>
          <w:szCs w:val="20"/>
        </w:rPr>
        <w:t>......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5B3A0229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5B71BDD4" w14:textId="77777777" w:rsidR="00A90753" w:rsidRDefault="00A9075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358C4D2D" w14:textId="77777777" w:rsidR="00BB4F33" w:rsidRPr="00BB4F33" w:rsidRDefault="00A8743F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p. </w:t>
      </w:r>
      <w:r w:rsidR="00BB4F33" w:rsidRPr="00BB4F33">
        <w:rPr>
          <w:rFonts w:ascii="Verdana" w:hAnsi="Verdana" w:cs="Arial"/>
          <w:sz w:val="20"/>
          <w:szCs w:val="20"/>
        </w:rPr>
        <w:t>.................</w:t>
      </w:r>
      <w:r w:rsidR="00103C64">
        <w:rPr>
          <w:rFonts w:ascii="Verdana" w:hAnsi="Verdana" w:cs="Arial"/>
          <w:sz w:val="20"/>
          <w:szCs w:val="20"/>
        </w:rPr>
        <w:t>....................................</w:t>
      </w:r>
      <w:r w:rsidR="00BB4F33"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6279850C" w14:textId="77777777" w:rsidR="00BB4F33" w:rsidRPr="00BB4F33" w:rsidRDefault="00BB4F33" w:rsidP="00CC24E0">
      <w:pPr>
        <w:spacing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Oddziału Generalnej Dyrekcji Dróg Krajowych i Autostrad w Warszawie ul. Mińska 25</w:t>
      </w:r>
      <w:r w:rsidR="00436CDB">
        <w:rPr>
          <w:rFonts w:ascii="Verdana" w:hAnsi="Verdana" w:cs="Arial"/>
          <w:sz w:val="20"/>
          <w:szCs w:val="20"/>
        </w:rPr>
        <w:t xml:space="preserve">,                                 </w:t>
      </w:r>
      <w:r w:rsidR="00F53682">
        <w:rPr>
          <w:rFonts w:ascii="Verdana" w:hAnsi="Verdana" w:cs="Arial"/>
          <w:sz w:val="20"/>
          <w:szCs w:val="20"/>
        </w:rPr>
        <w:t xml:space="preserve">NIP 113 20 97 </w:t>
      </w:r>
      <w:r w:rsidR="00436CDB">
        <w:rPr>
          <w:rFonts w:ascii="Verdana" w:hAnsi="Verdana" w:cs="Arial"/>
          <w:sz w:val="20"/>
          <w:szCs w:val="20"/>
        </w:rPr>
        <w:t>244</w:t>
      </w:r>
      <w:r w:rsidR="00426814">
        <w:rPr>
          <w:rFonts w:ascii="Verdana" w:hAnsi="Verdana" w:cs="Arial"/>
          <w:sz w:val="20"/>
          <w:szCs w:val="20"/>
        </w:rPr>
        <w:t>, w dalszej treści umowy zwanych</w:t>
      </w:r>
      <w:r w:rsidRPr="00BB4F33">
        <w:rPr>
          <w:rFonts w:ascii="Verdana" w:hAnsi="Verdana" w:cs="Arial"/>
          <w:sz w:val="20"/>
          <w:szCs w:val="20"/>
        </w:rPr>
        <w:t xml:space="preserve"> </w:t>
      </w:r>
      <w:r w:rsidR="00426814">
        <w:rPr>
          <w:rFonts w:ascii="Verdana" w:hAnsi="Verdana" w:cs="Arial"/>
          <w:sz w:val="20"/>
          <w:szCs w:val="20"/>
        </w:rPr>
        <w:t>„</w:t>
      </w:r>
      <w:r w:rsidRPr="00BB4F33">
        <w:rPr>
          <w:rFonts w:ascii="Verdana" w:hAnsi="Verdana" w:cs="Arial"/>
          <w:sz w:val="20"/>
          <w:szCs w:val="20"/>
        </w:rPr>
        <w:t>Zamawiającym</w:t>
      </w:r>
      <w:r w:rsidR="00426814">
        <w:rPr>
          <w:rFonts w:ascii="Verdana" w:hAnsi="Verdana" w:cs="Arial"/>
          <w:sz w:val="20"/>
          <w:szCs w:val="20"/>
        </w:rPr>
        <w:t>”</w:t>
      </w:r>
      <w:r w:rsidRPr="00BB4F33">
        <w:rPr>
          <w:rFonts w:ascii="Verdana" w:hAnsi="Verdana" w:cs="Arial"/>
          <w:sz w:val="20"/>
          <w:szCs w:val="20"/>
        </w:rPr>
        <w:t>,</w:t>
      </w:r>
      <w:r w:rsidR="00430717">
        <w:rPr>
          <w:rFonts w:ascii="Verdana" w:hAnsi="Verdana" w:cs="Arial"/>
          <w:sz w:val="20"/>
          <w:szCs w:val="20"/>
        </w:rPr>
        <w:t xml:space="preserve"> </w:t>
      </w:r>
    </w:p>
    <w:p w14:paraId="6AF2050F" w14:textId="77777777" w:rsidR="00BB4F33" w:rsidRDefault="00BB4F33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a </w:t>
      </w:r>
    </w:p>
    <w:p w14:paraId="61B8F946" w14:textId="77777777" w:rsidR="00CD00C3" w:rsidRPr="00BB4F33" w:rsidRDefault="00103C64" w:rsidP="00F53682">
      <w:pPr>
        <w:suppressAutoHyphens/>
        <w:spacing w:before="187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03FD0C5" w14:textId="77777777" w:rsidR="00426814" w:rsidRDefault="00426814" w:rsidP="00BB4F33">
      <w:pPr>
        <w:jc w:val="both"/>
        <w:rPr>
          <w:rFonts w:ascii="Verdana" w:hAnsi="Verdana" w:cs="Arial"/>
          <w:sz w:val="20"/>
          <w:szCs w:val="20"/>
        </w:rPr>
      </w:pPr>
    </w:p>
    <w:p w14:paraId="7B38BCFA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reprezentowaną przez</w:t>
      </w:r>
      <w:r w:rsidR="00F53682">
        <w:rPr>
          <w:rFonts w:ascii="Verdana" w:hAnsi="Verdana" w:cs="Arial"/>
          <w:sz w:val="20"/>
          <w:szCs w:val="20"/>
        </w:rPr>
        <w:t>:</w:t>
      </w:r>
    </w:p>
    <w:p w14:paraId="4AB6B17D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5DC3ED30" w14:textId="77777777" w:rsidR="00BB4F33" w:rsidRPr="00BB4F33" w:rsidRDefault="00103C64" w:rsidP="00BB4F33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6F300A" w14:textId="77777777" w:rsidR="00BB4F33" w:rsidRPr="00BB4F33" w:rsidRDefault="00D63AA4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BB4F33" w:rsidRPr="00BB4F33">
        <w:rPr>
          <w:rFonts w:ascii="Verdana" w:hAnsi="Verdana" w:cs="Arial"/>
          <w:sz w:val="20"/>
          <w:szCs w:val="20"/>
        </w:rPr>
        <w:t>waną dalej „Wykonawcą”, łącznie zwanych dalej „Stronami”</w:t>
      </w:r>
    </w:p>
    <w:p w14:paraId="0492D52A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10086475" w14:textId="4344D3DE" w:rsidR="00BB4F33" w:rsidRDefault="00BB4F33" w:rsidP="00CC24E0">
      <w:pPr>
        <w:ind w:right="-322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została zawarta </w:t>
      </w:r>
      <w:r w:rsidR="002F0415">
        <w:rPr>
          <w:rFonts w:ascii="Verdana" w:hAnsi="Verdana" w:cs="Arial"/>
          <w:sz w:val="20"/>
          <w:szCs w:val="20"/>
        </w:rPr>
        <w:t>U</w:t>
      </w:r>
      <w:r w:rsidRPr="00BB4F33">
        <w:rPr>
          <w:rFonts w:ascii="Verdana" w:hAnsi="Verdana" w:cs="Arial"/>
          <w:sz w:val="20"/>
          <w:szCs w:val="20"/>
        </w:rPr>
        <w:t>mowa następującej treści:</w:t>
      </w:r>
    </w:p>
    <w:p w14:paraId="2D0298D3" w14:textId="77777777" w:rsidR="008F14F5" w:rsidRDefault="008F14F5" w:rsidP="00CC24E0">
      <w:pPr>
        <w:ind w:right="-322"/>
        <w:jc w:val="both"/>
        <w:rPr>
          <w:rFonts w:ascii="Verdana" w:hAnsi="Verdana" w:cs="Arial"/>
          <w:sz w:val="20"/>
          <w:szCs w:val="20"/>
        </w:rPr>
      </w:pPr>
    </w:p>
    <w:p w14:paraId="2CC41B6E" w14:textId="77777777" w:rsidR="00CC24E0" w:rsidRDefault="00CC24E0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39354734" w14:textId="77777777" w:rsidR="00F91B8C" w:rsidRDefault="00F91B8C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39A51D1A" w14:textId="77777777" w:rsidR="00F91B8C" w:rsidRDefault="00F91B8C" w:rsidP="008F14F5">
      <w:pPr>
        <w:spacing w:line="360" w:lineRule="auto"/>
        <w:ind w:right="-322"/>
        <w:jc w:val="both"/>
        <w:rPr>
          <w:rFonts w:ascii="Verdana" w:hAnsi="Verdana" w:cs="Tahoma"/>
          <w:sz w:val="20"/>
          <w:szCs w:val="20"/>
        </w:rPr>
      </w:pPr>
    </w:p>
    <w:p w14:paraId="03DC0129" w14:textId="77777777" w:rsidR="00F91B8C" w:rsidRPr="00BB4F33" w:rsidRDefault="00F91B8C" w:rsidP="008F14F5">
      <w:pPr>
        <w:spacing w:line="360" w:lineRule="auto"/>
        <w:ind w:right="-322"/>
        <w:jc w:val="both"/>
        <w:rPr>
          <w:rFonts w:ascii="Verdana" w:hAnsi="Verdana" w:cs="Arial"/>
          <w:sz w:val="20"/>
          <w:szCs w:val="20"/>
        </w:rPr>
      </w:pPr>
    </w:p>
    <w:p w14:paraId="7A5D1D27" w14:textId="77777777" w:rsidR="00AE1B14" w:rsidRDefault="00BB4F33" w:rsidP="00AE1B14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1</w:t>
      </w:r>
    </w:p>
    <w:p w14:paraId="61346B56" w14:textId="77777777" w:rsidR="00331653" w:rsidRDefault="00331653" w:rsidP="00AE1B14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Przedmiot Umowy</w:t>
      </w:r>
    </w:p>
    <w:p w14:paraId="35A776B2" w14:textId="77777777" w:rsidR="008822C2" w:rsidRDefault="00BB4F33" w:rsidP="008822C2">
      <w:pPr>
        <w:pStyle w:val="Akapitzlist"/>
        <w:numPr>
          <w:ilvl w:val="0"/>
          <w:numId w:val="29"/>
        </w:numPr>
        <w:suppressAutoHyphens/>
        <w:spacing w:before="60" w:line="360" w:lineRule="auto"/>
        <w:rPr>
          <w:rStyle w:val="AkapitzlistZnak"/>
          <w:rFonts w:ascii="Verdana" w:hAnsi="Verdana"/>
          <w:sz w:val="20"/>
          <w:szCs w:val="20"/>
        </w:rPr>
      </w:pPr>
      <w:r w:rsidRPr="008822C2">
        <w:rPr>
          <w:rStyle w:val="AkapitzlistZnak"/>
          <w:rFonts w:ascii="Verdana" w:hAnsi="Verdana"/>
          <w:sz w:val="20"/>
          <w:szCs w:val="20"/>
        </w:rPr>
        <w:t xml:space="preserve">Przedmiotem niniejszej umowy </w:t>
      </w:r>
      <w:r w:rsidR="007030D3" w:rsidRPr="008822C2">
        <w:rPr>
          <w:rStyle w:val="AkapitzlistZnak"/>
          <w:rFonts w:ascii="Verdana" w:hAnsi="Verdana"/>
          <w:sz w:val="20"/>
          <w:szCs w:val="20"/>
        </w:rPr>
        <w:t>są</w:t>
      </w:r>
      <w:r w:rsidR="00F91B8C" w:rsidRPr="008822C2">
        <w:rPr>
          <w:rStyle w:val="AkapitzlistZnak"/>
          <w:rFonts w:ascii="Verdana" w:hAnsi="Verdana"/>
          <w:sz w:val="20"/>
          <w:szCs w:val="20"/>
        </w:rPr>
        <w:t>:</w:t>
      </w:r>
      <w:r w:rsidR="007030D3" w:rsidRPr="008822C2">
        <w:rPr>
          <w:rStyle w:val="AkapitzlistZnak"/>
          <w:rFonts w:ascii="Verdana" w:hAnsi="Verdana"/>
          <w:sz w:val="20"/>
          <w:szCs w:val="20"/>
        </w:rPr>
        <w:t xml:space="preserve"> </w:t>
      </w:r>
      <w:r w:rsidR="00F91B8C" w:rsidRPr="008822C2">
        <w:rPr>
          <w:rStyle w:val="AkapitzlistZnak"/>
          <w:rFonts w:ascii="Verdana" w:hAnsi="Verdana"/>
          <w:sz w:val="20"/>
          <w:szCs w:val="20"/>
        </w:rPr>
        <w:t>„</w:t>
      </w:r>
      <w:sdt>
        <w:sdtPr>
          <w:id w:val="159134681"/>
          <w:placeholder>
            <w:docPart w:val="4D430BBF427E460DA2EDC73FDCB15261"/>
          </w:placeholder>
        </w:sdtPr>
        <w:sdtContent>
          <w:r w:rsidR="008822C2" w:rsidRPr="008822C2">
            <w:rPr>
              <w:rFonts w:ascii="Verdana" w:hAnsi="Verdana"/>
              <w:b/>
              <w:bCs/>
              <w:i/>
              <w:sz w:val="20"/>
              <w:szCs w:val="20"/>
            </w:rPr>
            <w:t>Dostawa i montaż na pojazdach belek sygnalizacyjnych dla GDDKiA Oddział w Warszawie ul. Mińska 25</w:t>
          </w:r>
        </w:sdtContent>
      </w:sdt>
      <w:r w:rsidR="00F91B8C" w:rsidRPr="008822C2">
        <w:rPr>
          <w:rStyle w:val="AkapitzlistZnak"/>
          <w:rFonts w:ascii="Verdana" w:hAnsi="Verdana"/>
          <w:sz w:val="20"/>
          <w:szCs w:val="20"/>
        </w:rPr>
        <w:t>”</w:t>
      </w:r>
      <w:r w:rsidR="00B35174" w:rsidRPr="008822C2">
        <w:rPr>
          <w:rStyle w:val="AkapitzlistZnak"/>
          <w:rFonts w:ascii="Verdana" w:hAnsi="Verdana"/>
          <w:sz w:val="20"/>
          <w:szCs w:val="20"/>
        </w:rPr>
        <w:t>,</w:t>
      </w:r>
    </w:p>
    <w:p w14:paraId="330699FC" w14:textId="60C5FB77" w:rsidR="00D63AA4" w:rsidRPr="008822C2" w:rsidRDefault="00A45A0B" w:rsidP="008822C2">
      <w:pPr>
        <w:suppressAutoHyphens/>
        <w:spacing w:before="60" w:line="360" w:lineRule="auto"/>
        <w:ind w:left="360"/>
        <w:rPr>
          <w:rFonts w:ascii="Verdana" w:hAnsi="Verdana"/>
          <w:sz w:val="20"/>
          <w:szCs w:val="20"/>
          <w:lang w:eastAsia="en-US"/>
        </w:rPr>
      </w:pPr>
      <w:r w:rsidRPr="008822C2">
        <w:rPr>
          <w:rStyle w:val="AkapitzlistZnak"/>
          <w:rFonts w:ascii="Verdana" w:hAnsi="Verdana"/>
          <w:sz w:val="20"/>
          <w:szCs w:val="20"/>
        </w:rPr>
        <w:t xml:space="preserve"> </w:t>
      </w:r>
      <w:r w:rsidR="00BB4F33" w:rsidRPr="008822C2">
        <w:rPr>
          <w:rStyle w:val="AkapitzlistZnak"/>
          <w:rFonts w:ascii="Verdana" w:hAnsi="Verdana"/>
          <w:sz w:val="20"/>
          <w:szCs w:val="20"/>
        </w:rPr>
        <w:t>w zakresie szczegółowo określonym w Opisie Przedmiotu Zamówieni</w:t>
      </w:r>
      <w:r w:rsidR="00436CDB" w:rsidRPr="008822C2">
        <w:rPr>
          <w:rStyle w:val="AkapitzlistZnak"/>
          <w:rFonts w:ascii="Verdana" w:hAnsi="Verdana"/>
          <w:sz w:val="20"/>
          <w:szCs w:val="20"/>
        </w:rPr>
        <w:t>a</w:t>
      </w:r>
      <w:r w:rsidR="00A84047" w:rsidRPr="008822C2">
        <w:rPr>
          <w:rStyle w:val="AkapitzlistZnak"/>
          <w:rFonts w:ascii="Verdana" w:hAnsi="Verdana"/>
          <w:sz w:val="20"/>
          <w:szCs w:val="20"/>
        </w:rPr>
        <w:t xml:space="preserve"> (OPZ) oraz w Ofercie Wykonawcy z </w:t>
      </w:r>
      <w:r w:rsidR="008F2247" w:rsidRPr="008822C2">
        <w:rPr>
          <w:rStyle w:val="AkapitzlistZnak"/>
          <w:rFonts w:ascii="Verdana" w:hAnsi="Verdana"/>
          <w:sz w:val="20"/>
          <w:szCs w:val="20"/>
        </w:rPr>
        <w:t>Formularzem Cenowym, zwane dalej „dostawą”.</w:t>
      </w:r>
      <w:r w:rsidR="00D63AA4" w:rsidRPr="008822C2">
        <w:rPr>
          <w:rFonts w:ascii="Verdana" w:hAnsi="Verdana"/>
          <w:sz w:val="20"/>
          <w:szCs w:val="20"/>
          <w:lang w:eastAsia="ar-SA"/>
        </w:rPr>
        <w:br/>
        <w:t>2. Integralnymi składnikami niniejszej umowy są następujące dokumenty:</w:t>
      </w:r>
    </w:p>
    <w:p w14:paraId="1F4E26ED" w14:textId="77777777" w:rsidR="00D63AA4" w:rsidRDefault="00D63AA4" w:rsidP="00713232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1) Opis Przedmiotu Zamówienia - Załącznik nr 1;</w:t>
      </w:r>
    </w:p>
    <w:p w14:paraId="4434EA55" w14:textId="292FC93F" w:rsidR="004379A6" w:rsidRDefault="00D63AA4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2) Protokół odbioru </w:t>
      </w:r>
      <w:r w:rsidR="00E96E96">
        <w:rPr>
          <w:rFonts w:ascii="Verdana" w:hAnsi="Verdana"/>
          <w:sz w:val="20"/>
          <w:szCs w:val="20"/>
          <w:lang w:eastAsia="ar-SA"/>
        </w:rPr>
        <w:t>ilościowo j</w:t>
      </w:r>
      <w:r w:rsidR="00D66777">
        <w:rPr>
          <w:rFonts w:ascii="Verdana" w:hAnsi="Verdana"/>
          <w:sz w:val="20"/>
          <w:szCs w:val="20"/>
          <w:lang w:eastAsia="ar-SA"/>
        </w:rPr>
        <w:t>akościowego</w:t>
      </w:r>
      <w:r w:rsidR="00D37588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 - Załącznik nr 2;</w:t>
      </w:r>
    </w:p>
    <w:p w14:paraId="3D0EA083" w14:textId="5649E2B0" w:rsidR="00751E45" w:rsidRDefault="00F91B8C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3</w:t>
      </w:r>
      <w:r w:rsidR="00D63AA4">
        <w:rPr>
          <w:rFonts w:ascii="Verdana" w:hAnsi="Verdana"/>
          <w:sz w:val="20"/>
          <w:szCs w:val="20"/>
          <w:lang w:eastAsia="ar-SA"/>
        </w:rPr>
        <w:t xml:space="preserve">) </w:t>
      </w:r>
      <w:r w:rsidR="00D63AA4" w:rsidRPr="00BB4F33">
        <w:rPr>
          <w:rFonts w:ascii="Verdana" w:hAnsi="Verdana"/>
          <w:sz w:val="20"/>
          <w:szCs w:val="20"/>
          <w:lang w:eastAsia="ar-SA"/>
        </w:rPr>
        <w:t>Oferta Wykonawcy</w:t>
      </w:r>
      <w:r w:rsidR="00D63AA4">
        <w:rPr>
          <w:rFonts w:ascii="Verdana" w:hAnsi="Verdana"/>
          <w:sz w:val="20"/>
          <w:szCs w:val="20"/>
          <w:lang w:eastAsia="ar-SA"/>
        </w:rPr>
        <w:t xml:space="preserve"> z Formularzem cenowym</w:t>
      </w:r>
      <w:r w:rsidR="00D63AA4" w:rsidRPr="00BB4F33">
        <w:rPr>
          <w:rFonts w:ascii="Verdana" w:hAnsi="Verdana"/>
          <w:sz w:val="20"/>
          <w:szCs w:val="20"/>
          <w:lang w:eastAsia="ar-SA"/>
        </w:rPr>
        <w:t>;</w:t>
      </w:r>
    </w:p>
    <w:p w14:paraId="75308F10" w14:textId="77777777" w:rsidR="00751E45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</w:p>
    <w:p w14:paraId="456E8C5B" w14:textId="0E5A2F56" w:rsidR="004C2300" w:rsidRDefault="00751E45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</w:t>
      </w:r>
    </w:p>
    <w:p w14:paraId="2BF4759A" w14:textId="77777777" w:rsidR="00F91B8C" w:rsidRDefault="00F91B8C" w:rsidP="00F91B8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</w:p>
    <w:p w14:paraId="3D0B632A" w14:textId="77777777" w:rsidR="00BB4F33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  </w:t>
      </w:r>
      <w:r w:rsidR="00BB4F33" w:rsidRPr="00BB4F33">
        <w:rPr>
          <w:rFonts w:ascii="Verdana" w:hAnsi="Verdana" w:cs="Arial"/>
          <w:b/>
          <w:sz w:val="20"/>
          <w:szCs w:val="20"/>
          <w:lang w:val="pt-BR" w:eastAsia="ar-SA"/>
        </w:rPr>
        <w:t>§ 2</w:t>
      </w:r>
    </w:p>
    <w:p w14:paraId="78E80F81" w14:textId="77777777" w:rsidR="00331653" w:rsidRPr="00751E45" w:rsidRDefault="00331653" w:rsidP="00331653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center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Termin Umowy</w:t>
      </w:r>
    </w:p>
    <w:p w14:paraId="79A7D27A" w14:textId="03DFE3D5" w:rsidR="00BF583D" w:rsidRPr="003A112C" w:rsidRDefault="00E04BF3" w:rsidP="003A112C">
      <w:pPr>
        <w:pStyle w:val="Akapitzlist"/>
        <w:numPr>
          <w:ilvl w:val="0"/>
          <w:numId w:val="13"/>
        </w:numPr>
        <w:suppressAutoHyphens/>
        <w:spacing w:line="360" w:lineRule="auto"/>
        <w:jc w:val="both"/>
        <w:rPr>
          <w:rFonts w:ascii="Verdana" w:hAnsi="Verdana"/>
          <w:sz w:val="20"/>
          <w:szCs w:val="20"/>
          <w:lang w:val="pt-BR" w:eastAsia="ar-SA"/>
        </w:rPr>
      </w:pPr>
      <w:r w:rsidRPr="003A112C">
        <w:rPr>
          <w:rFonts w:ascii="Verdana" w:hAnsi="Verdana"/>
          <w:sz w:val="20"/>
          <w:szCs w:val="20"/>
          <w:lang w:eastAsia="ar-SA"/>
        </w:rPr>
        <w:t>Wykonawca</w:t>
      </w:r>
      <w:r w:rsidR="00BB4F33" w:rsidRPr="003A112C">
        <w:rPr>
          <w:rFonts w:ascii="Verdana" w:hAnsi="Verdana"/>
          <w:sz w:val="20"/>
          <w:szCs w:val="20"/>
          <w:lang w:eastAsia="ar-SA"/>
        </w:rPr>
        <w:t xml:space="preserve"> zobowiązany jest do wykonania przedmiotu umowy </w:t>
      </w:r>
      <w:r w:rsidR="00A84047">
        <w:rPr>
          <w:rFonts w:ascii="Verdana" w:hAnsi="Verdana"/>
          <w:sz w:val="20"/>
          <w:szCs w:val="20"/>
        </w:rPr>
        <w:t xml:space="preserve">w okresie </w:t>
      </w:r>
      <w:r w:rsidR="008822C2">
        <w:rPr>
          <w:rFonts w:ascii="Verdana" w:hAnsi="Verdana"/>
          <w:sz w:val="20"/>
          <w:szCs w:val="20"/>
        </w:rPr>
        <w:t>36</w:t>
      </w:r>
      <w:r w:rsidR="009F7A74" w:rsidRPr="003A112C">
        <w:rPr>
          <w:rFonts w:ascii="Verdana" w:hAnsi="Verdana"/>
          <w:sz w:val="20"/>
          <w:szCs w:val="20"/>
        </w:rPr>
        <w:t xml:space="preserve"> miesięcy od daty podpisania umowy</w:t>
      </w:r>
      <w:r w:rsidR="00F31F92">
        <w:rPr>
          <w:rFonts w:ascii="Verdana" w:hAnsi="Verdana"/>
          <w:sz w:val="20"/>
          <w:szCs w:val="20"/>
        </w:rPr>
        <w:t xml:space="preserve"> tj. ……………</w:t>
      </w:r>
      <w:r w:rsidR="0093409B">
        <w:rPr>
          <w:rFonts w:ascii="Verdana" w:hAnsi="Verdana"/>
          <w:sz w:val="20"/>
          <w:szCs w:val="20"/>
        </w:rPr>
        <w:t xml:space="preserve"> do dnia ……………</w:t>
      </w:r>
      <w:r w:rsidR="0068045A" w:rsidRPr="003A112C">
        <w:rPr>
          <w:rFonts w:ascii="Verdana" w:hAnsi="Verdana"/>
          <w:sz w:val="20"/>
          <w:szCs w:val="20"/>
        </w:rPr>
        <w:t xml:space="preserve"> l</w:t>
      </w:r>
      <w:r w:rsidR="0068045A" w:rsidRPr="003A112C">
        <w:rPr>
          <w:rFonts w:ascii="Verdana" w:hAnsi="Verdana" w:cs="Tahoma"/>
          <w:sz w:val="20"/>
          <w:szCs w:val="20"/>
        </w:rPr>
        <w:t>ub do wyczerpania maksymalnej kwoty wynagrodzenia określonej w § 3 ust. 1, w zależności od tego, która okoliczność nastąpi wcześniej.</w:t>
      </w:r>
    </w:p>
    <w:p w14:paraId="36429406" w14:textId="2624D67C" w:rsidR="003A112C" w:rsidRPr="00A267C4" w:rsidRDefault="003A112C" w:rsidP="003A112C">
      <w:pPr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436B5A">
        <w:rPr>
          <w:rFonts w:ascii="Verdana" w:hAnsi="Verdana" w:cs="Tahoma"/>
          <w:sz w:val="20"/>
          <w:szCs w:val="20"/>
        </w:rPr>
        <w:t xml:space="preserve">W ramach </w:t>
      </w:r>
      <w:r>
        <w:rPr>
          <w:rFonts w:ascii="Verdana" w:hAnsi="Verdana" w:cs="Tahoma"/>
          <w:sz w:val="20"/>
          <w:szCs w:val="20"/>
        </w:rPr>
        <w:t>realizacji przedmiotu U</w:t>
      </w:r>
      <w:r w:rsidRPr="00436B5A">
        <w:rPr>
          <w:rFonts w:ascii="Verdana" w:hAnsi="Verdana" w:cs="Tahoma"/>
          <w:sz w:val="20"/>
          <w:szCs w:val="20"/>
        </w:rPr>
        <w:t xml:space="preserve">mowy Wykonawca zobowiązuje się dokonać dostawy wraz z </w:t>
      </w:r>
      <w:r w:rsidR="008822C2">
        <w:rPr>
          <w:rFonts w:ascii="Verdana" w:hAnsi="Verdana" w:cs="Tahoma"/>
          <w:sz w:val="20"/>
          <w:szCs w:val="20"/>
        </w:rPr>
        <w:t>montażem</w:t>
      </w:r>
      <w:r w:rsidRPr="00436B5A">
        <w:rPr>
          <w:rFonts w:ascii="Verdana" w:hAnsi="Verdana" w:cs="Tahoma"/>
          <w:sz w:val="20"/>
          <w:szCs w:val="20"/>
        </w:rPr>
        <w:t>.</w:t>
      </w:r>
    </w:p>
    <w:p w14:paraId="33356DD7" w14:textId="77777777" w:rsidR="003A112C" w:rsidRPr="003A112C" w:rsidRDefault="003A112C" w:rsidP="003A112C">
      <w:pPr>
        <w:pStyle w:val="Akapitzlist"/>
        <w:suppressAutoHyphens/>
        <w:spacing w:line="360" w:lineRule="auto"/>
        <w:ind w:left="360"/>
        <w:jc w:val="both"/>
        <w:rPr>
          <w:rFonts w:ascii="Verdana" w:hAnsi="Verdana"/>
          <w:sz w:val="20"/>
          <w:szCs w:val="20"/>
          <w:lang w:val="pt-BR" w:eastAsia="ar-SA"/>
        </w:rPr>
      </w:pPr>
    </w:p>
    <w:p w14:paraId="23C3ABC5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3</w:t>
      </w:r>
    </w:p>
    <w:p w14:paraId="24A1762A" w14:textId="77777777" w:rsidR="00331653" w:rsidRPr="00BB4F33" w:rsidRDefault="0033165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Wynagrodzenie</w:t>
      </w:r>
    </w:p>
    <w:p w14:paraId="613EFBAD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484A148F" w14:textId="77777777" w:rsidR="00BB4F33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Maksymalne w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ynagrodzenie Wykonawcy strony ustalają 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na kwotę netto  </w:t>
      </w:r>
      <w:r w:rsidR="003A112C">
        <w:rPr>
          <w:rFonts w:ascii="Verdana" w:hAnsi="Verdana" w:cs="Arial"/>
          <w:sz w:val="20"/>
          <w:szCs w:val="20"/>
          <w:lang w:eastAsia="ar-SA"/>
        </w:rPr>
        <w:t>………………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…………………) plus podatek VAT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w wysokości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 (sł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 co daje łąc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znie kwotę brutto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……………..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 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</w:t>
      </w:r>
      <w:r>
        <w:rPr>
          <w:rFonts w:ascii="Verdana" w:hAnsi="Verdana" w:cs="Arial"/>
          <w:sz w:val="20"/>
          <w:szCs w:val="20"/>
          <w:lang w:eastAsia="ar-SA"/>
        </w:rPr>
        <w:t>.</w:t>
      </w:r>
    </w:p>
    <w:p w14:paraId="5D037D53" w14:textId="77777777" w:rsidR="00351680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Wynagrodzenie ostateczne zostanie ustalone na podstaw</w:t>
      </w:r>
      <w:r w:rsidR="00D37588">
        <w:rPr>
          <w:rFonts w:ascii="Verdana" w:hAnsi="Verdana" w:cs="Arial"/>
          <w:sz w:val="20"/>
          <w:szCs w:val="20"/>
          <w:lang w:eastAsia="ar-SA"/>
        </w:rPr>
        <w:t>ie faktycznie wykon</w:t>
      </w:r>
      <w:r w:rsidR="00D66777">
        <w:rPr>
          <w:rFonts w:ascii="Verdana" w:hAnsi="Verdana" w:cs="Arial"/>
          <w:sz w:val="20"/>
          <w:szCs w:val="20"/>
          <w:lang w:eastAsia="ar-SA"/>
        </w:rPr>
        <w:t>anych dostaw</w:t>
      </w:r>
      <w:r w:rsidR="00436CDB">
        <w:rPr>
          <w:rFonts w:ascii="Verdana" w:hAnsi="Verdana" w:cs="Arial"/>
          <w:sz w:val="20"/>
          <w:szCs w:val="20"/>
          <w:lang w:eastAsia="ar-SA"/>
        </w:rPr>
        <w:t>,</w:t>
      </w:r>
      <w:r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D37588">
        <w:rPr>
          <w:rFonts w:ascii="Verdana" w:hAnsi="Verdana" w:cs="Arial"/>
          <w:sz w:val="20"/>
          <w:szCs w:val="20"/>
          <w:lang w:eastAsia="ar-SA"/>
        </w:rPr>
        <w:t>odebranych na podsta</w:t>
      </w:r>
      <w:r w:rsidR="00436CDB">
        <w:rPr>
          <w:rFonts w:ascii="Verdana" w:hAnsi="Verdana" w:cs="Arial"/>
          <w:sz w:val="20"/>
          <w:szCs w:val="20"/>
          <w:lang w:eastAsia="ar-SA"/>
        </w:rPr>
        <w:t>wie protokołu odbioru ilościowo-</w:t>
      </w:r>
      <w:r w:rsidR="00D37588">
        <w:rPr>
          <w:rFonts w:ascii="Verdana" w:hAnsi="Verdana" w:cs="Arial"/>
          <w:sz w:val="20"/>
          <w:szCs w:val="20"/>
          <w:lang w:eastAsia="ar-SA"/>
        </w:rPr>
        <w:t xml:space="preserve">jakościowego, </w:t>
      </w:r>
      <w:r>
        <w:rPr>
          <w:rFonts w:ascii="Verdana" w:hAnsi="Verdana" w:cs="Arial"/>
          <w:sz w:val="20"/>
          <w:szCs w:val="20"/>
          <w:lang w:eastAsia="ar-SA"/>
        </w:rPr>
        <w:t>zgodnie z cenami jednostkowymi pod</w:t>
      </w:r>
      <w:r w:rsidR="00E04BF3">
        <w:rPr>
          <w:rFonts w:ascii="Verdana" w:hAnsi="Verdana" w:cs="Arial"/>
          <w:sz w:val="20"/>
          <w:szCs w:val="20"/>
          <w:lang w:eastAsia="ar-SA"/>
        </w:rPr>
        <w:t>anymi przez Wykonawcę w Ofercie i Formularzu cenowym.</w:t>
      </w:r>
    </w:p>
    <w:p w14:paraId="69EBCF03" w14:textId="77777777" w:rsidR="00BB4F33" w:rsidRDefault="00BB4F33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103C64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DD2B77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 w:rsidR="004D1BAE">
        <w:rPr>
          <w:rFonts w:ascii="Verdana" w:hAnsi="Verdana" w:cs="Arial"/>
          <w:sz w:val="20"/>
          <w:szCs w:val="20"/>
          <w:lang w:eastAsia="ar-SA"/>
        </w:rPr>
        <w:t>tawionej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faktury VAT </w:t>
      </w:r>
      <w:r w:rsidR="00E6532C">
        <w:rPr>
          <w:rFonts w:ascii="Verdana" w:hAnsi="Verdana" w:cs="Arial"/>
          <w:sz w:val="20"/>
          <w:szCs w:val="20"/>
          <w:lang w:eastAsia="ar-SA"/>
        </w:rPr>
        <w:t>na GDDKiA Oddział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 Wykonawca jest upoważniony do wystawiania faktury VAT bez podpisu Zamawiającego.</w:t>
      </w:r>
    </w:p>
    <w:p w14:paraId="16719B95" w14:textId="77777777" w:rsidR="005C1C37" w:rsidRPr="007B7CD0" w:rsidRDefault="00EF2E05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Dostarczenie nieprawidłowo wystawionej faktury VAT skutkuje przerwaniem biegu 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                         </w:t>
      </w:r>
      <w:r w:rsidRPr="00BB4F33">
        <w:rPr>
          <w:rFonts w:ascii="Verdana" w:hAnsi="Verdana" w:cs="Arial"/>
          <w:sz w:val="20"/>
          <w:szCs w:val="20"/>
          <w:lang w:eastAsia="ar-SA"/>
        </w:rPr>
        <w:t>30-dniowego terminu płatności liczonego na nowo od momentu dostarczenia prawidło</w:t>
      </w:r>
      <w:r>
        <w:rPr>
          <w:rFonts w:ascii="Verdana" w:hAnsi="Verdana" w:cs="Arial"/>
          <w:sz w:val="20"/>
          <w:szCs w:val="20"/>
          <w:lang w:eastAsia="ar-SA"/>
        </w:rPr>
        <w:t>wych lub brakujących dokumentów.</w:t>
      </w:r>
    </w:p>
    <w:p w14:paraId="1F6A4F6A" w14:textId="77777777" w:rsidR="00EF2E05" w:rsidRDefault="00B26C31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Wartość ostatniej płatności na rzecz Wykonawcy nie może przekroczyć 50% wynagrodzenia Wykonawcy, określonego w ust. 1.</w:t>
      </w:r>
    </w:p>
    <w:p w14:paraId="4C755665" w14:textId="77777777" w:rsidR="00EF2E05" w:rsidRDefault="00351680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Rozliczenie odbywać się będzie fakturami częściowymi wystawianymi za zrealizowane dostawy na podstaw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ie </w:t>
      </w:r>
      <w:r w:rsidR="00D37588">
        <w:rPr>
          <w:rFonts w:ascii="Verdana" w:hAnsi="Verdana" w:cs="Arial"/>
          <w:sz w:val="20"/>
          <w:szCs w:val="20"/>
          <w:lang w:eastAsia="ar-SA"/>
        </w:rPr>
        <w:t>załączonego</w:t>
      </w:r>
      <w:r w:rsidR="0065557A" w:rsidRPr="00EF2E05">
        <w:rPr>
          <w:rFonts w:ascii="Verdana" w:hAnsi="Verdana" w:cs="Arial"/>
          <w:sz w:val="20"/>
          <w:szCs w:val="20"/>
          <w:lang w:eastAsia="ar-SA"/>
        </w:rPr>
        <w:t xml:space="preserve"> protokołu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odbioru </w:t>
      </w:r>
      <w:r w:rsidR="00D66777">
        <w:rPr>
          <w:rFonts w:ascii="Verdana" w:hAnsi="Verdana" w:cs="Arial"/>
          <w:sz w:val="20"/>
          <w:szCs w:val="20"/>
          <w:lang w:eastAsia="ar-SA"/>
        </w:rPr>
        <w:t>ilościowo-</w:t>
      </w:r>
      <w:r w:rsidR="009E4278">
        <w:rPr>
          <w:rFonts w:ascii="Verdana" w:hAnsi="Verdana" w:cs="Arial"/>
          <w:sz w:val="20"/>
          <w:szCs w:val="20"/>
          <w:lang w:eastAsia="ar-SA"/>
        </w:rPr>
        <w:t xml:space="preserve">jakościowego </w:t>
      </w:r>
      <w:r w:rsidR="00D37588">
        <w:rPr>
          <w:rFonts w:ascii="Verdana" w:hAnsi="Verdana" w:cs="Arial"/>
          <w:sz w:val="20"/>
          <w:szCs w:val="20"/>
          <w:lang w:eastAsia="ar-SA"/>
        </w:rPr>
        <w:t>podpisanego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przez osobę nadzorującą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ze strony Zamawiającego, 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>któ</w:t>
      </w:r>
      <w:r w:rsidR="00B865DB">
        <w:rPr>
          <w:rFonts w:ascii="Verdana" w:hAnsi="Verdana" w:cs="Arial"/>
          <w:sz w:val="20"/>
          <w:szCs w:val="20"/>
          <w:lang w:eastAsia="ar-SA"/>
        </w:rPr>
        <w:t>rego wzór stanowi Załącznik nr 2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 do Umowy.</w:t>
      </w:r>
    </w:p>
    <w:p w14:paraId="4C804612" w14:textId="77777777" w:rsidR="00B865DB" w:rsidRPr="00D37588" w:rsidRDefault="006544D2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2F2AEA">
        <w:rPr>
          <w:rFonts w:ascii="Verdana" w:hAnsi="Verdana"/>
          <w:bCs/>
          <w:color w:val="000000"/>
          <w:sz w:val="20"/>
          <w:szCs w:val="20"/>
        </w:rPr>
        <w:t xml:space="preserve">Przyjmuje się, że Wykonawca uwzględnił w swoich cenach wszelkie koszty wynikające </w:t>
      </w:r>
      <w:r w:rsidR="002F2AEA">
        <w:rPr>
          <w:rFonts w:ascii="Verdana" w:hAnsi="Verdana"/>
          <w:bCs/>
          <w:color w:val="000000"/>
          <w:sz w:val="20"/>
          <w:szCs w:val="20"/>
        </w:rPr>
        <w:br/>
      </w:r>
      <w:r w:rsidRPr="002F2AEA">
        <w:rPr>
          <w:rFonts w:ascii="Verdana" w:hAnsi="Verdana"/>
          <w:bCs/>
          <w:color w:val="000000"/>
          <w:sz w:val="20"/>
          <w:szCs w:val="20"/>
        </w:rPr>
        <w:t>z wymagań umowy na podstawie własnych kalkulacji i szacunków.</w:t>
      </w:r>
      <w:r w:rsidR="00734661" w:rsidRPr="00734661">
        <w:t xml:space="preserve"> </w:t>
      </w:r>
    </w:p>
    <w:p w14:paraId="700CF129" w14:textId="77777777" w:rsidR="00D37588" w:rsidRPr="009E4278" w:rsidRDefault="00D37588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9E4278">
        <w:rPr>
          <w:rFonts w:ascii="Verdana" w:hAnsi="Verdana"/>
          <w:sz w:val="20"/>
          <w:szCs w:val="20"/>
        </w:rPr>
        <w:t>Za dzień zapłaty będzie uważany dzień obciążenia rachunku bankowego Zamawiającego.</w:t>
      </w:r>
    </w:p>
    <w:p w14:paraId="3B8C9CD1" w14:textId="77777777" w:rsidR="00E6532C" w:rsidRDefault="00E6532C" w:rsidP="002C74D5">
      <w:pPr>
        <w:shd w:val="clear" w:color="auto" w:fill="FFFFFF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C68DF8F" w14:textId="77777777" w:rsidR="00331653" w:rsidRDefault="00331653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</w:p>
    <w:p w14:paraId="7E553E6C" w14:textId="77777777" w:rsidR="004C2300" w:rsidRDefault="004C2300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</w:p>
    <w:p w14:paraId="2748AE65" w14:textId="77777777" w:rsidR="006544D2" w:rsidRDefault="006544D2" w:rsidP="00751E45">
      <w:pPr>
        <w:shd w:val="clear" w:color="auto" w:fill="FFFFFF"/>
        <w:spacing w:line="360" w:lineRule="auto"/>
        <w:ind w:left="4248" w:firstLine="708"/>
        <w:rPr>
          <w:rFonts w:ascii="Verdana" w:hAnsi="Verdana"/>
          <w:b/>
          <w:bCs/>
          <w:sz w:val="20"/>
          <w:szCs w:val="20"/>
        </w:rPr>
      </w:pPr>
      <w:r w:rsidRPr="00FE51AD">
        <w:rPr>
          <w:rFonts w:ascii="Verdana" w:hAnsi="Verdana"/>
          <w:b/>
          <w:bCs/>
          <w:sz w:val="20"/>
          <w:szCs w:val="20"/>
        </w:rPr>
        <w:t xml:space="preserve">§ </w:t>
      </w:r>
      <w:r>
        <w:rPr>
          <w:rFonts w:ascii="Verdana" w:hAnsi="Verdana"/>
          <w:b/>
          <w:bCs/>
          <w:sz w:val="20"/>
          <w:szCs w:val="20"/>
        </w:rPr>
        <w:t>4</w:t>
      </w:r>
    </w:p>
    <w:p w14:paraId="2A572798" w14:textId="77777777" w:rsidR="00331653" w:rsidRDefault="00331653" w:rsidP="00331653">
      <w:pPr>
        <w:shd w:val="clear" w:color="auto" w:fill="FFFFFF"/>
        <w:spacing w:line="360" w:lineRule="auto"/>
        <w:ind w:left="2832" w:firstLine="70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Zmiana Wynagrodzenia</w:t>
      </w:r>
    </w:p>
    <w:p w14:paraId="6C96AFF5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Wykonawcy, o którym mowa w § 3 ust. 1 Umowy zostanie odpowiednio zmienione (zmniejszone lub zwiększone) w wysokości wynikającej ze wskaźnika wzrostu (spadku) cen towarów i usług konsumpcyjnych publikowanego przez Główny Urząd Statystyczny (dalej jako wskaźnik GUS) za poprzedni rok kalendarzowy.</w:t>
      </w:r>
    </w:p>
    <w:p w14:paraId="6BE93D9E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Minimalny poziom zmiany wskaźnika GUS, w wyniku którego wynagrodzenie Wykonawcy zostanie zmienione wynosi 2%, w stosunku do wskaźnika wzrostu (spadku) cen towarów i usług konsumpcyjnych (poziom zmiany ceny) publikowanego przez Główny Urząd Statystyczny na dzień 1 stycznia roku kalendarzowego, w którym zawarto Umowę.</w:t>
      </w:r>
    </w:p>
    <w:p w14:paraId="6DEDBABA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wynagrodzenia na podstawie </w:t>
      </w:r>
      <w:r w:rsidR="00DB38A7">
        <w:rPr>
          <w:rFonts w:ascii="Verdana" w:hAnsi="Verdana"/>
          <w:sz w:val="20"/>
          <w:szCs w:val="20"/>
        </w:rPr>
        <w:t>ust. 1 i 2 nastąpi po upływie 6</w:t>
      </w:r>
      <w:r>
        <w:rPr>
          <w:rFonts w:ascii="Verdana" w:hAnsi="Verdana"/>
          <w:sz w:val="20"/>
          <w:szCs w:val="20"/>
        </w:rPr>
        <w:t xml:space="preserve"> miesięcy od dnia zawarcia Umowy, począwszy od pierwszego pełnego miesiąca kalendarzowego następującego po tej dacie. </w:t>
      </w:r>
    </w:p>
    <w:p w14:paraId="542153CD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latach następnych wynagrodzenie będzie podlegało corocznie zmianie w wysokości wynikającej ze wskaźnika wzrostu GUS za poprzedni rok kalendarzowy z zastrzeżeniem ust. 2. </w:t>
      </w:r>
    </w:p>
    <w:p w14:paraId="1D98BE6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>
        <w:rPr>
          <w:rFonts w:ascii="Verdana" w:hAnsi="Verdana"/>
          <w:sz w:val="20"/>
          <w:szCs w:val="20"/>
        </w:rPr>
        <w:t>Wykonawcy</w:t>
      </w:r>
      <w:r>
        <w:rPr>
          <w:rFonts w:ascii="Verdana" w:hAnsi="Verdana" w:cs="Calibri"/>
          <w:sz w:val="20"/>
          <w:szCs w:val="20"/>
        </w:rPr>
        <w:t>, określonego w</w:t>
      </w:r>
      <w:r>
        <w:rPr>
          <w:rFonts w:ascii="Verdana" w:hAnsi="Verdana"/>
          <w:sz w:val="20"/>
          <w:szCs w:val="20"/>
        </w:rPr>
        <w:t xml:space="preserve"> § 3 ust. 1 Umowy.</w:t>
      </w:r>
    </w:p>
    <w:p w14:paraId="07CD7AF2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Wykonawcy określone w </w:t>
      </w:r>
      <w:r>
        <w:rPr>
          <w:rFonts w:ascii="Verdana" w:hAnsi="Verdana"/>
          <w:bCs/>
          <w:sz w:val="20"/>
          <w:szCs w:val="20"/>
        </w:rPr>
        <w:t xml:space="preserve">§ 3 ust. 1 Umowy </w:t>
      </w:r>
      <w:r>
        <w:rPr>
          <w:rFonts w:ascii="Verdana" w:hAnsi="Verdana"/>
          <w:sz w:val="20"/>
          <w:szCs w:val="20"/>
        </w:rPr>
        <w:t>ulegnie zmianie o poniesione przez wykonawcę koszty:</w:t>
      </w:r>
    </w:p>
    <w:p w14:paraId="70F23D40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1824A7F4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wysokości minimalnego wynagrodzenia za pracę ustalonego na podstawie art. 2 ust. 3-5 ustawy z dnia 10 października 2002 r. o minimalnym wynagrodzeniu za pracę;</w:t>
      </w:r>
    </w:p>
    <w:p w14:paraId="514BFE1A" w14:textId="77777777" w:rsidR="00C01FE9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podle</w:t>
      </w:r>
      <w:r>
        <w:rPr>
          <w:rFonts w:ascii="Verdana" w:hAnsi="Verdana"/>
          <w:sz w:val="20"/>
          <w:szCs w:val="20"/>
        </w:rPr>
        <w:t xml:space="preserve">gania ubezpieczeniom społecznym </w:t>
      </w:r>
      <w:r w:rsidRPr="003F6C72">
        <w:rPr>
          <w:rFonts w:ascii="Verdana" w:hAnsi="Verdana"/>
          <w:sz w:val="20"/>
          <w:szCs w:val="20"/>
        </w:rPr>
        <w:t>lub ubezpieczeniu zdrowotnemu lub wysokości stawki składki na ubezpie</w:t>
      </w:r>
      <w:r>
        <w:rPr>
          <w:rFonts w:ascii="Verdana" w:hAnsi="Verdana"/>
          <w:sz w:val="20"/>
          <w:szCs w:val="20"/>
        </w:rPr>
        <w:t>czenia społeczne lub zdrowotne;</w:t>
      </w:r>
    </w:p>
    <w:p w14:paraId="6B6009B4" w14:textId="77777777" w:rsidR="00C01FE9" w:rsidRPr="003F6C72" w:rsidRDefault="00C01FE9" w:rsidP="00C01FE9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3F6C72">
        <w:rPr>
          <w:rFonts w:ascii="Verdana" w:hAnsi="Verdana"/>
          <w:sz w:val="20"/>
          <w:szCs w:val="20"/>
        </w:rPr>
        <w:t>w przypadku zmiany zasad gromadzenia i wysokości wpła</w:t>
      </w:r>
      <w:r>
        <w:rPr>
          <w:rFonts w:ascii="Verdana" w:hAnsi="Verdana"/>
          <w:sz w:val="20"/>
          <w:szCs w:val="20"/>
        </w:rPr>
        <w:t xml:space="preserve">t do pracowniczych planów </w:t>
      </w:r>
      <w:r w:rsidRPr="003F6C72">
        <w:rPr>
          <w:rFonts w:ascii="Verdana" w:hAnsi="Verdana"/>
          <w:sz w:val="20"/>
          <w:szCs w:val="20"/>
        </w:rPr>
        <w:t>kapitałowych, o których mowa w ustawie z dnia 4 paździ</w:t>
      </w:r>
      <w:r>
        <w:rPr>
          <w:rFonts w:ascii="Verdana" w:hAnsi="Verdana"/>
          <w:sz w:val="20"/>
          <w:szCs w:val="20"/>
        </w:rPr>
        <w:t xml:space="preserve">ernika 2018 r. </w:t>
      </w:r>
      <w:r>
        <w:rPr>
          <w:rFonts w:ascii="Verdana" w:hAnsi="Verdana"/>
          <w:sz w:val="20"/>
          <w:szCs w:val="20"/>
        </w:rPr>
        <w:br/>
        <w:t>o pracowniczych planach kapitałowych;</w:t>
      </w:r>
    </w:p>
    <w:p w14:paraId="5E612B8F" w14:textId="77777777" w:rsidR="00C01FE9" w:rsidRDefault="00C01FE9" w:rsidP="00C01FE9">
      <w:pPr>
        <w:pStyle w:val="Akapitzlist"/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ab/>
        <w:t>jeżeli zmiany te będą miały wpływ na koszty wykonania zamówienia przez Wykonawcę.</w:t>
      </w:r>
    </w:p>
    <w:p w14:paraId="50D0FFD0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wysokości wynagrodzenia obowiązywać będzie od dnia wejścia w życie zmian, </w:t>
      </w:r>
      <w:r>
        <w:rPr>
          <w:rFonts w:ascii="Verdana" w:hAnsi="Verdana"/>
          <w:sz w:val="20"/>
          <w:szCs w:val="20"/>
        </w:rPr>
        <w:br/>
        <w:t>o których mowa w ust. 6.</w:t>
      </w:r>
    </w:p>
    <w:p w14:paraId="7CF2B9DB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zmian określonych w ust. 6 pkt 2-4 Wykonawca może wystąpić do Zamawiającego z wnioskiem o zmianę wynagrodzenia, przedkładając odpowiednie dokumenty potwierdzające zasadność złożenia takiego wniosku. Wykonawca winien wykazać </w:t>
      </w:r>
      <w:r>
        <w:rPr>
          <w:rFonts w:ascii="Verdana" w:hAnsi="Verdana"/>
          <w:sz w:val="20"/>
          <w:szCs w:val="20"/>
        </w:rPr>
        <w:lastRenderedPageBreak/>
        <w:t>ponad wszelką wątpliwość, że zaistniała zmiana ma bezpośredni wpływ na koszty wykonania zamówienia oraz określić stopień, w jakim wpłynie ona na wysokość wynagrodzenia.</w:t>
      </w:r>
    </w:p>
    <w:p w14:paraId="06D10AF6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1C9E315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7BD7DCB9" w14:textId="77777777" w:rsidR="00C01FE9" w:rsidRDefault="00C01FE9" w:rsidP="00C01FE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233BAAA8" w14:textId="77777777" w:rsidR="00050F11" w:rsidRDefault="00C01FE9" w:rsidP="00751E45">
      <w:pPr>
        <w:numPr>
          <w:ilvl w:val="0"/>
          <w:numId w:val="15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430EB5D7" w14:textId="77777777" w:rsidR="004C2300" w:rsidRPr="00751E45" w:rsidRDefault="004C2300" w:rsidP="004C2300">
      <w:pPr>
        <w:shd w:val="clear" w:color="auto" w:fill="FFFFFF"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2662C589" w14:textId="77777777" w:rsidR="00BB4F33" w:rsidRDefault="006544D2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5</w:t>
      </w:r>
    </w:p>
    <w:p w14:paraId="3640D6BC" w14:textId="77777777" w:rsidR="00331653" w:rsidRDefault="00331653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Cesja</w:t>
      </w:r>
    </w:p>
    <w:p w14:paraId="707ACC73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Wykonawca nie może przenieść zobowiązań wynikających z umowy na jakikolwiek inny podmiot.</w:t>
      </w:r>
    </w:p>
    <w:p w14:paraId="32025608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 xml:space="preserve">Wykonawca nie może bez zgody Zamawiającego przelać jakiejkolwiek wierzytelności wynikającej z Umowy lub jakiejkolwiek jej części, korzyści z niego lub udziału w nim, na osoby trzecie. Zgoda Zamawiającego na przelew jakiejkolwiek wierzytelności wynikającej z Umowy wymaga formy pisemnej pod rygorem nieważności. </w:t>
      </w:r>
    </w:p>
    <w:p w14:paraId="1EAB4D4C" w14:textId="77777777" w:rsidR="007B7CD0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2CC10EAA" w14:textId="77777777" w:rsidR="00C81F10" w:rsidRPr="005D5A79" w:rsidRDefault="00C81F10" w:rsidP="00C81F10">
      <w:pPr>
        <w:spacing w:line="360" w:lineRule="auto"/>
        <w:ind w:left="426"/>
        <w:jc w:val="both"/>
        <w:rPr>
          <w:rFonts w:ascii="Verdana" w:hAnsi="Verdana" w:cs="Arial"/>
          <w:sz w:val="20"/>
        </w:rPr>
      </w:pPr>
    </w:p>
    <w:p w14:paraId="055C5020" w14:textId="77777777" w:rsidR="007B7CD0" w:rsidRDefault="007B7CD0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6</w:t>
      </w:r>
    </w:p>
    <w:p w14:paraId="417A903A" w14:textId="77777777" w:rsidR="00331653" w:rsidRPr="00BB4F33" w:rsidRDefault="00331653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Obowiązki Stron</w:t>
      </w:r>
    </w:p>
    <w:p w14:paraId="15FBC82E" w14:textId="77777777" w:rsidR="00C748E2" w:rsidRPr="00C53787" w:rsidRDefault="00C748E2" w:rsidP="00713232">
      <w:pPr>
        <w:numPr>
          <w:ilvl w:val="0"/>
          <w:numId w:val="6"/>
        </w:numPr>
        <w:overflowPunct w:val="0"/>
        <w:autoSpaceDE w:val="0"/>
        <w:autoSpaceDN w:val="0"/>
        <w:spacing w:line="360" w:lineRule="auto"/>
        <w:ind w:left="360"/>
        <w:jc w:val="both"/>
        <w:textAlignment w:val="baseline"/>
        <w:rPr>
          <w:rFonts w:ascii="Verdana" w:hAnsi="Verdana"/>
          <w:sz w:val="20"/>
          <w:szCs w:val="20"/>
          <w:lang w:val="x-none" w:eastAsia="x-none"/>
        </w:rPr>
      </w:pPr>
      <w:r w:rsidRPr="00C53787">
        <w:rPr>
          <w:rFonts w:ascii="Verdana" w:hAnsi="Verdana"/>
          <w:sz w:val="20"/>
          <w:szCs w:val="20"/>
          <w:lang w:val="x-none" w:eastAsia="x-none"/>
        </w:rPr>
        <w:t xml:space="preserve">Zamawiający jest zobowiązany do dokonania odbioru jakościowego i </w:t>
      </w:r>
      <w:r w:rsidR="00A44320">
        <w:rPr>
          <w:rFonts w:ascii="Verdana" w:hAnsi="Verdana"/>
          <w:sz w:val="20"/>
          <w:szCs w:val="20"/>
          <w:lang w:val="x-none" w:eastAsia="x-none"/>
        </w:rPr>
        <w:t>ilościowego przedmiotu dostawy </w:t>
      </w:r>
      <w:r w:rsidRPr="00C53787">
        <w:rPr>
          <w:rFonts w:ascii="Verdana" w:hAnsi="Verdana"/>
          <w:sz w:val="20"/>
          <w:szCs w:val="20"/>
          <w:lang w:val="x-none" w:eastAsia="x-none"/>
        </w:rPr>
        <w:t>w dniu dostarczenia go przez Wykonawcę.</w:t>
      </w:r>
    </w:p>
    <w:p w14:paraId="773B4EA5" w14:textId="77777777" w:rsidR="00C53787" w:rsidRPr="00C53787" w:rsidRDefault="00C748E2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>W odbiorze ma prawo uczestniczyć przedstawiciel Wykonawcy.</w:t>
      </w:r>
    </w:p>
    <w:p w14:paraId="39450A26" w14:textId="77777777" w:rsidR="003A112C" w:rsidRDefault="00C748E2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lastRenderedPageBreak/>
        <w:t>Wykonawca oświadcza i gwarantuje, że przedmiot dostawy będzie zgodny z wy</w:t>
      </w:r>
      <w:r w:rsidR="00430717">
        <w:rPr>
          <w:rFonts w:ascii="Verdana" w:hAnsi="Verdana"/>
          <w:sz w:val="20"/>
          <w:szCs w:val="20"/>
        </w:rPr>
        <w:t xml:space="preserve">maganiami zawartymi w Opisie Przedmiotu Zamówienia </w:t>
      </w:r>
      <w:r w:rsidRPr="00403672">
        <w:rPr>
          <w:rFonts w:ascii="Verdana" w:hAnsi="Verdana"/>
          <w:sz w:val="20"/>
          <w:szCs w:val="20"/>
        </w:rPr>
        <w:t xml:space="preserve"> i Ofercie Wykonawcy.</w:t>
      </w:r>
      <w:r w:rsidR="00C53787" w:rsidRPr="00403672">
        <w:rPr>
          <w:rFonts w:ascii="Verdana" w:hAnsi="Verdana"/>
          <w:sz w:val="20"/>
          <w:szCs w:val="20"/>
        </w:rPr>
        <w:t xml:space="preserve"> Zamaw</w:t>
      </w:r>
      <w:r w:rsidR="00F86EBA">
        <w:rPr>
          <w:rFonts w:ascii="Verdana" w:hAnsi="Verdana"/>
          <w:sz w:val="20"/>
          <w:szCs w:val="20"/>
        </w:rPr>
        <w:t>ia</w:t>
      </w:r>
      <w:r w:rsidR="00A2193A">
        <w:rPr>
          <w:rFonts w:ascii="Verdana" w:hAnsi="Verdana"/>
          <w:sz w:val="20"/>
          <w:szCs w:val="20"/>
        </w:rPr>
        <w:t xml:space="preserve">jący podczas odbioru </w:t>
      </w:r>
      <w:r w:rsidR="006F7523">
        <w:rPr>
          <w:rFonts w:ascii="Verdana" w:hAnsi="Verdana"/>
          <w:sz w:val="20"/>
          <w:szCs w:val="20"/>
        </w:rPr>
        <w:t>asortymentu</w:t>
      </w:r>
      <w:r w:rsidR="00C53787" w:rsidRPr="00403672">
        <w:rPr>
          <w:rFonts w:ascii="Verdana" w:hAnsi="Verdana"/>
          <w:sz w:val="20"/>
          <w:szCs w:val="20"/>
        </w:rPr>
        <w:t xml:space="preserve"> sprawdzi dostawę pod wzgl</w:t>
      </w:r>
      <w:r w:rsidR="00A2193A">
        <w:rPr>
          <w:rFonts w:ascii="Verdana" w:hAnsi="Verdana"/>
          <w:sz w:val="20"/>
          <w:szCs w:val="20"/>
        </w:rPr>
        <w:t xml:space="preserve">ędem </w:t>
      </w:r>
      <w:r w:rsidR="00C53787" w:rsidRPr="00403672">
        <w:rPr>
          <w:rFonts w:ascii="Verdana" w:hAnsi="Verdana"/>
          <w:sz w:val="20"/>
          <w:szCs w:val="20"/>
        </w:rPr>
        <w:t xml:space="preserve">ilościowym </w:t>
      </w:r>
      <w:r w:rsidR="00630183">
        <w:rPr>
          <w:rFonts w:ascii="Verdana" w:hAnsi="Verdana"/>
          <w:sz w:val="20"/>
          <w:szCs w:val="20"/>
        </w:rPr>
        <w:br/>
      </w:r>
      <w:r w:rsidR="00C53787" w:rsidRPr="00403672">
        <w:rPr>
          <w:rFonts w:ascii="Verdana" w:hAnsi="Verdana"/>
          <w:sz w:val="20"/>
          <w:szCs w:val="20"/>
        </w:rPr>
        <w:t>i jakościowym oraz zgodności z załączonymi dokumentami. Dost</w:t>
      </w:r>
      <w:r w:rsidR="00C0113D">
        <w:rPr>
          <w:rFonts w:ascii="Verdana" w:hAnsi="Verdana"/>
          <w:sz w:val="20"/>
          <w:szCs w:val="20"/>
        </w:rPr>
        <w:t>awy będą realizowane periodyczne</w:t>
      </w:r>
      <w:r w:rsidR="00C53787" w:rsidRPr="00403672">
        <w:rPr>
          <w:rFonts w:ascii="Verdana" w:hAnsi="Verdana"/>
          <w:sz w:val="20"/>
          <w:szCs w:val="20"/>
        </w:rPr>
        <w:t xml:space="preserve">. </w:t>
      </w:r>
    </w:p>
    <w:p w14:paraId="28A33789" w14:textId="77777777" w:rsidR="00C53787" w:rsidRPr="00403672" w:rsidRDefault="00C53787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t>Zamówienie będzie składane przez Za</w:t>
      </w:r>
      <w:r w:rsidR="0080609A">
        <w:rPr>
          <w:rFonts w:ascii="Verdana" w:hAnsi="Verdana"/>
          <w:sz w:val="20"/>
          <w:szCs w:val="20"/>
        </w:rPr>
        <w:t>mawiającego za pośrednictwem poczty elektronicznej</w:t>
      </w:r>
      <w:r w:rsidR="00A44320">
        <w:rPr>
          <w:rFonts w:ascii="Verdana" w:hAnsi="Verdana"/>
          <w:sz w:val="20"/>
          <w:szCs w:val="20"/>
        </w:rPr>
        <w:t xml:space="preserve"> </w:t>
      </w:r>
      <w:r w:rsidRPr="00403672">
        <w:rPr>
          <w:rFonts w:ascii="Verdana" w:hAnsi="Verdana"/>
          <w:sz w:val="20"/>
          <w:szCs w:val="20"/>
        </w:rPr>
        <w:t xml:space="preserve">zgodnie z asortymentem </w:t>
      </w:r>
      <w:r w:rsidR="002F2AEA">
        <w:rPr>
          <w:rFonts w:ascii="Verdana" w:hAnsi="Verdana"/>
          <w:sz w:val="20"/>
          <w:szCs w:val="20"/>
        </w:rPr>
        <w:t>wy</w:t>
      </w:r>
      <w:r w:rsidR="0080609A">
        <w:rPr>
          <w:rFonts w:ascii="Verdana" w:hAnsi="Verdana"/>
          <w:sz w:val="20"/>
          <w:szCs w:val="20"/>
        </w:rPr>
        <w:t>mienionym w F</w:t>
      </w:r>
      <w:r w:rsidR="004D1BAE">
        <w:rPr>
          <w:rFonts w:ascii="Verdana" w:hAnsi="Verdana"/>
          <w:sz w:val="20"/>
          <w:szCs w:val="20"/>
        </w:rPr>
        <w:t>ormularzu cenowym</w:t>
      </w:r>
      <w:r w:rsidRPr="00403672">
        <w:rPr>
          <w:rFonts w:ascii="Verdana" w:hAnsi="Verdana"/>
          <w:sz w:val="20"/>
          <w:szCs w:val="20"/>
        </w:rPr>
        <w:t xml:space="preserve">, będzie określało dokładnie  jego ilość. </w:t>
      </w:r>
      <w:r w:rsidR="00A2193A">
        <w:rPr>
          <w:rFonts w:ascii="Verdana" w:hAnsi="Verdana"/>
          <w:sz w:val="20"/>
          <w:szCs w:val="20"/>
        </w:rPr>
        <w:t>Wykonawca za pośrednictwem poczty elektronicznej potwierdza odbiór złożonego przez Zamawiającego zamówienia</w:t>
      </w:r>
    </w:p>
    <w:p w14:paraId="1896538C" w14:textId="0ED574BC" w:rsidR="00C53787" w:rsidRPr="00866595" w:rsidRDefault="00C53787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 xml:space="preserve">Wykonawca będzie realizował dostawy w </w:t>
      </w:r>
      <w:r w:rsidR="00FF39CC" w:rsidRPr="00F91B8C">
        <w:rPr>
          <w:rFonts w:ascii="Verdana" w:hAnsi="Verdana"/>
          <w:bCs/>
          <w:sz w:val="20"/>
          <w:szCs w:val="20"/>
        </w:rPr>
        <w:t>terminie</w:t>
      </w:r>
      <w:r w:rsidR="00F91B8C" w:rsidRPr="00F91B8C">
        <w:rPr>
          <w:rFonts w:ascii="Verdana" w:hAnsi="Verdana"/>
          <w:bCs/>
          <w:sz w:val="20"/>
          <w:szCs w:val="20"/>
        </w:rPr>
        <w:t xml:space="preserve"> 3</w:t>
      </w:r>
      <w:r w:rsidR="00F91B8C">
        <w:rPr>
          <w:rFonts w:ascii="Verdana" w:hAnsi="Verdana"/>
          <w:bCs/>
          <w:sz w:val="20"/>
          <w:szCs w:val="20"/>
        </w:rPr>
        <w:t xml:space="preserve"> dni</w:t>
      </w:r>
      <w:r w:rsidR="00F91B8C">
        <w:rPr>
          <w:rFonts w:ascii="Verdana" w:hAnsi="Verdana"/>
          <w:b/>
          <w:sz w:val="20"/>
          <w:szCs w:val="20"/>
        </w:rPr>
        <w:t xml:space="preserve"> </w:t>
      </w:r>
      <w:r w:rsidRPr="00C53787">
        <w:rPr>
          <w:rFonts w:ascii="Verdana" w:hAnsi="Verdana"/>
          <w:sz w:val="20"/>
          <w:szCs w:val="20"/>
        </w:rPr>
        <w:t>licząc od daty otrzyma</w:t>
      </w:r>
      <w:r w:rsidR="00866595">
        <w:rPr>
          <w:rFonts w:ascii="Verdana" w:hAnsi="Verdana"/>
          <w:sz w:val="20"/>
          <w:szCs w:val="20"/>
        </w:rPr>
        <w:t>nia przez Wykonawcę zamówienia</w:t>
      </w:r>
      <w:r w:rsidR="003C2E46">
        <w:rPr>
          <w:rFonts w:ascii="Verdana" w:hAnsi="Verdana"/>
          <w:sz w:val="20"/>
          <w:szCs w:val="20"/>
        </w:rPr>
        <w:t>.</w:t>
      </w:r>
      <w:r w:rsidR="003A112C">
        <w:rPr>
          <w:rFonts w:ascii="Verdana" w:hAnsi="Verdana"/>
          <w:sz w:val="20"/>
          <w:szCs w:val="20"/>
        </w:rPr>
        <w:t xml:space="preserve"> </w:t>
      </w:r>
      <w:r w:rsidR="003A112C">
        <w:rPr>
          <w:rFonts w:ascii="Verdana" w:hAnsi="Verdana"/>
          <w:bCs/>
          <w:sz w:val="20"/>
          <w:szCs w:val="20"/>
        </w:rPr>
        <w:t xml:space="preserve">Dostawy   </w:t>
      </w:r>
      <w:r w:rsidR="003A112C" w:rsidRPr="0080675C">
        <w:rPr>
          <w:rFonts w:ascii="Verdana" w:hAnsi="Verdana"/>
          <w:bCs/>
          <w:sz w:val="20"/>
          <w:szCs w:val="20"/>
        </w:rPr>
        <w:t xml:space="preserve">będą odbywały </w:t>
      </w:r>
      <w:r w:rsidR="00A84047">
        <w:rPr>
          <w:rFonts w:ascii="Verdana" w:hAnsi="Verdana"/>
          <w:bCs/>
          <w:sz w:val="20"/>
          <w:szCs w:val="20"/>
        </w:rPr>
        <w:t>się w godzinach</w:t>
      </w:r>
      <w:r w:rsidR="003A112C" w:rsidRPr="0080675C">
        <w:rPr>
          <w:rFonts w:ascii="Verdana" w:hAnsi="Verdana"/>
          <w:bCs/>
          <w:sz w:val="20"/>
          <w:szCs w:val="20"/>
        </w:rPr>
        <w:t xml:space="preserve"> </w:t>
      </w:r>
      <w:r w:rsidR="003A112C">
        <w:rPr>
          <w:rFonts w:ascii="Verdana" w:hAnsi="Verdana"/>
          <w:bCs/>
          <w:sz w:val="20"/>
          <w:szCs w:val="20"/>
        </w:rPr>
        <w:t xml:space="preserve"> </w:t>
      </w:r>
      <w:r w:rsidR="00D03943">
        <w:rPr>
          <w:rFonts w:ascii="Verdana" w:hAnsi="Verdana"/>
          <w:bCs/>
          <w:sz w:val="20"/>
          <w:szCs w:val="20"/>
        </w:rPr>
        <w:t>8:15-15.0</w:t>
      </w:r>
      <w:r w:rsidR="00A84047">
        <w:rPr>
          <w:rFonts w:ascii="Verdana" w:hAnsi="Verdana"/>
          <w:bCs/>
          <w:sz w:val="20"/>
          <w:szCs w:val="20"/>
        </w:rPr>
        <w:t>0</w:t>
      </w:r>
      <w:r w:rsidR="003A112C" w:rsidRPr="0080675C">
        <w:rPr>
          <w:rFonts w:ascii="Verdana" w:hAnsi="Verdana"/>
          <w:bCs/>
          <w:sz w:val="20"/>
          <w:szCs w:val="20"/>
        </w:rPr>
        <w:t xml:space="preserve"> w dni robocze (pon.-pt.), dla podległych jednostek terenowych w dni robocze (pon.-pt.) w godzinach pracy tj. 07:00-15:00.</w:t>
      </w:r>
    </w:p>
    <w:p w14:paraId="5A0FCDFE" w14:textId="6BC0F466" w:rsidR="00636BF9" w:rsidRDefault="00CC37CA" w:rsidP="00751E45">
      <w:pPr>
        <w:numPr>
          <w:ilvl w:val="0"/>
          <w:numId w:val="6"/>
        </w:numPr>
        <w:tabs>
          <w:tab w:val="clear" w:pos="720"/>
        </w:tabs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9F1BB1">
        <w:rPr>
          <w:rFonts w:ascii="Verdana" w:hAnsi="Verdana"/>
          <w:sz w:val="20"/>
          <w:szCs w:val="20"/>
        </w:rPr>
        <w:t xml:space="preserve">w ramach wynagrodzenia określonego w ofercie zapewni transport i rozładunek zamówionego asortymentu do wskazanych miejsc dostaw </w:t>
      </w:r>
      <w:r w:rsidR="00692BA8">
        <w:rPr>
          <w:rFonts w:ascii="Verdana" w:hAnsi="Verdana"/>
          <w:sz w:val="20"/>
          <w:szCs w:val="20"/>
        </w:rPr>
        <w:t xml:space="preserve">zgodnie z wykazem lokalizacji </w:t>
      </w:r>
      <w:r w:rsidR="004379A6">
        <w:rPr>
          <w:rFonts w:ascii="Verdana" w:hAnsi="Verdana"/>
          <w:sz w:val="20"/>
          <w:szCs w:val="20"/>
        </w:rPr>
        <w:t xml:space="preserve">przedstawionym w Załączniku Nr </w:t>
      </w:r>
      <w:r w:rsidR="00665C5D">
        <w:rPr>
          <w:rFonts w:ascii="Verdana" w:hAnsi="Verdana"/>
          <w:sz w:val="20"/>
          <w:szCs w:val="20"/>
        </w:rPr>
        <w:t>1</w:t>
      </w:r>
      <w:r w:rsidR="00692BA8">
        <w:rPr>
          <w:rFonts w:ascii="Verdana" w:hAnsi="Verdana"/>
          <w:sz w:val="20"/>
          <w:szCs w:val="20"/>
        </w:rPr>
        <w:t xml:space="preserve"> do Umowy. Wykonawca zobowiązany jest do wniesienia dostarczanego asortymentu</w:t>
      </w:r>
      <w:r w:rsidR="009F1BB1">
        <w:rPr>
          <w:rFonts w:ascii="Verdana" w:hAnsi="Verdana"/>
          <w:sz w:val="20"/>
          <w:szCs w:val="20"/>
        </w:rPr>
        <w:t xml:space="preserve"> do pomieszczenia wskazanego przez upoważnionych pracownikó</w:t>
      </w:r>
      <w:r w:rsidR="00692BA8">
        <w:rPr>
          <w:rFonts w:ascii="Verdana" w:hAnsi="Verdana"/>
          <w:sz w:val="20"/>
          <w:szCs w:val="20"/>
        </w:rPr>
        <w:t>w w jednostkach.</w:t>
      </w:r>
    </w:p>
    <w:p w14:paraId="2B5E6297" w14:textId="77777777" w:rsidR="004C2300" w:rsidRPr="00751E45" w:rsidRDefault="004C2300" w:rsidP="004C2300">
      <w:pPr>
        <w:spacing w:line="360" w:lineRule="auto"/>
        <w:ind w:left="426"/>
        <w:rPr>
          <w:rFonts w:ascii="Verdana" w:hAnsi="Verdana"/>
          <w:sz w:val="20"/>
          <w:szCs w:val="20"/>
        </w:rPr>
      </w:pPr>
    </w:p>
    <w:p w14:paraId="5EF9021C" w14:textId="77777777" w:rsidR="00D15B7C" w:rsidRDefault="002C74D5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§ 7</w:t>
      </w:r>
    </w:p>
    <w:p w14:paraId="11D2E269" w14:textId="77777777" w:rsidR="00331653" w:rsidRPr="00D15B7C" w:rsidRDefault="00331653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Kary Umowne</w:t>
      </w:r>
    </w:p>
    <w:p w14:paraId="6244A1BF" w14:textId="77777777" w:rsidR="00D82EAE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1. Za niewykonanie lub nienależ</w:t>
      </w:r>
      <w:r w:rsidR="005401E1">
        <w:rPr>
          <w:rFonts w:ascii="Verdana" w:hAnsi="Verdana"/>
          <w:sz w:val="20"/>
        </w:rPr>
        <w:t>yte wykonanie przedmiotu umowy S</w:t>
      </w:r>
      <w:r w:rsidRPr="005D5A79">
        <w:rPr>
          <w:rFonts w:ascii="Verdana" w:hAnsi="Verdana"/>
          <w:sz w:val="20"/>
        </w:rPr>
        <w:t>trony będą płacić następujące kary umowne:</w:t>
      </w:r>
    </w:p>
    <w:p w14:paraId="7DFE00CA" w14:textId="77777777" w:rsidR="008E2998" w:rsidRPr="005D5A79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1)  Wykonawca zapłaci kary umowne Zamawiającemu z tytułu:</w:t>
      </w:r>
    </w:p>
    <w:p w14:paraId="14712E83" w14:textId="77777777" w:rsidR="005401E1" w:rsidRDefault="008E2998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za</w:t>
      </w:r>
      <w:r w:rsidR="002B23CB">
        <w:rPr>
          <w:rFonts w:ascii="Verdana" w:hAnsi="Verdana"/>
          <w:sz w:val="20"/>
        </w:rPr>
        <w:t xml:space="preserve"> n</w:t>
      </w:r>
      <w:r w:rsidR="00D82EAE">
        <w:rPr>
          <w:rFonts w:ascii="Verdana" w:hAnsi="Verdana"/>
          <w:sz w:val="20"/>
        </w:rPr>
        <w:t>ieterminowe wykonanie dostawy</w:t>
      </w:r>
      <w:r w:rsidR="006B4CD3">
        <w:rPr>
          <w:rFonts w:ascii="Verdana" w:hAnsi="Verdana"/>
          <w:sz w:val="20"/>
        </w:rPr>
        <w:t xml:space="preserve"> </w:t>
      </w:r>
      <w:r w:rsidRPr="005D5A79">
        <w:rPr>
          <w:rFonts w:ascii="Verdana" w:hAnsi="Verdana"/>
          <w:sz w:val="20"/>
        </w:rPr>
        <w:t xml:space="preserve">w wysokości 0,5% wynagrodzenia </w:t>
      </w:r>
      <w:r w:rsidR="008D2903">
        <w:rPr>
          <w:rFonts w:ascii="Verdana" w:hAnsi="Verdana"/>
          <w:sz w:val="20"/>
        </w:rPr>
        <w:t xml:space="preserve">umownego </w:t>
      </w:r>
      <w:r w:rsidRPr="005D5A79">
        <w:rPr>
          <w:rFonts w:ascii="Verdana" w:hAnsi="Verdana"/>
          <w:sz w:val="20"/>
        </w:rPr>
        <w:t>bru</w:t>
      </w:r>
      <w:r w:rsidR="002B23CB">
        <w:rPr>
          <w:rFonts w:ascii="Verdana" w:hAnsi="Verdana"/>
          <w:sz w:val="20"/>
        </w:rPr>
        <w:t xml:space="preserve">tto </w:t>
      </w:r>
      <w:r w:rsidR="008D2903">
        <w:rPr>
          <w:rFonts w:ascii="Verdana" w:hAnsi="Verdana"/>
          <w:sz w:val="20"/>
        </w:rPr>
        <w:t>wskazanego w § 3 ust. 1,</w:t>
      </w:r>
      <w:r w:rsidR="005401E1">
        <w:rPr>
          <w:rFonts w:ascii="Verdana" w:hAnsi="Verdana"/>
          <w:sz w:val="20"/>
        </w:rPr>
        <w:t xml:space="preserve"> za każdy dzień zwłoki;</w:t>
      </w:r>
    </w:p>
    <w:p w14:paraId="55120512" w14:textId="77777777" w:rsidR="005401E1" w:rsidRPr="005401E1" w:rsidRDefault="005401E1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401E1">
        <w:rPr>
          <w:rFonts w:ascii="Verdana" w:hAnsi="Verdana"/>
          <w:sz w:val="20"/>
        </w:rPr>
        <w:t xml:space="preserve">za nieterminowe usunięcie braków </w:t>
      </w:r>
      <w:r w:rsidRPr="005401E1">
        <w:rPr>
          <w:rFonts w:ascii="Verdana" w:hAnsi="Verdana"/>
          <w:sz w:val="20"/>
          <w:szCs w:val="20"/>
        </w:rPr>
        <w:t xml:space="preserve">wadliwego asortymentu w wysokości 0,5% </w:t>
      </w:r>
      <w:r w:rsidR="008D2903">
        <w:rPr>
          <w:rFonts w:ascii="Verdana" w:hAnsi="Verdana"/>
          <w:sz w:val="20"/>
          <w:szCs w:val="20"/>
        </w:rPr>
        <w:t xml:space="preserve">umownego </w:t>
      </w:r>
      <w:r w:rsidRPr="005401E1">
        <w:rPr>
          <w:rFonts w:ascii="Verdana" w:hAnsi="Verdana"/>
          <w:sz w:val="20"/>
          <w:szCs w:val="20"/>
        </w:rPr>
        <w:t>wynagrodzenia brutt</w:t>
      </w:r>
      <w:r w:rsidR="008D2903">
        <w:rPr>
          <w:rFonts w:ascii="Verdana" w:hAnsi="Verdana"/>
          <w:sz w:val="20"/>
          <w:szCs w:val="20"/>
        </w:rPr>
        <w:t>o wskazanego w § 3 ust. 1,</w:t>
      </w:r>
      <w:r w:rsidRPr="005401E1">
        <w:rPr>
          <w:rFonts w:ascii="Verdana" w:hAnsi="Verdana"/>
          <w:sz w:val="20"/>
          <w:szCs w:val="20"/>
        </w:rPr>
        <w:t xml:space="preserve"> za każdy dzień zwł</w:t>
      </w:r>
      <w:r>
        <w:rPr>
          <w:rFonts w:ascii="Verdana" w:hAnsi="Verdana"/>
          <w:sz w:val="20"/>
          <w:szCs w:val="20"/>
        </w:rPr>
        <w:t>oki;</w:t>
      </w:r>
    </w:p>
    <w:p w14:paraId="2F596732" w14:textId="77777777" w:rsidR="008E2998" w:rsidRPr="005401E1" w:rsidRDefault="002D2769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401E1">
        <w:rPr>
          <w:rFonts w:ascii="Verdana" w:hAnsi="Verdana"/>
          <w:sz w:val="20"/>
        </w:rPr>
        <w:t>za rozwiązanie U</w:t>
      </w:r>
      <w:r w:rsidR="008E2998" w:rsidRPr="005401E1">
        <w:rPr>
          <w:rFonts w:ascii="Verdana" w:hAnsi="Verdana"/>
          <w:sz w:val="20"/>
        </w:rPr>
        <w:t>mowy</w:t>
      </w:r>
      <w:r w:rsidR="00123E80" w:rsidRPr="005401E1">
        <w:rPr>
          <w:rFonts w:ascii="Verdana" w:hAnsi="Verdana"/>
          <w:sz w:val="20"/>
        </w:rPr>
        <w:t xml:space="preserve"> </w:t>
      </w:r>
      <w:r w:rsidR="00713232" w:rsidRPr="005401E1">
        <w:rPr>
          <w:rFonts w:ascii="Verdana" w:hAnsi="Verdana"/>
          <w:sz w:val="20"/>
        </w:rPr>
        <w:t>przez którąkolwiek ze Stron, z przyczyn leżących</w:t>
      </w:r>
      <w:r w:rsidR="00DC1040" w:rsidRPr="005401E1">
        <w:rPr>
          <w:rFonts w:ascii="Verdana" w:hAnsi="Verdana"/>
          <w:sz w:val="20"/>
        </w:rPr>
        <w:t xml:space="preserve"> </w:t>
      </w:r>
      <w:r w:rsidR="00713232" w:rsidRPr="005401E1">
        <w:rPr>
          <w:rFonts w:ascii="Verdana" w:hAnsi="Verdana"/>
          <w:sz w:val="20"/>
        </w:rPr>
        <w:t>po stronie</w:t>
      </w:r>
      <w:r w:rsidR="00DC1040" w:rsidRPr="005401E1">
        <w:rPr>
          <w:rFonts w:ascii="Verdana" w:hAnsi="Verdana"/>
          <w:sz w:val="20"/>
        </w:rPr>
        <w:t xml:space="preserve"> </w:t>
      </w:r>
      <w:r w:rsidR="003C2E46" w:rsidRPr="005401E1">
        <w:rPr>
          <w:rFonts w:ascii="Verdana" w:hAnsi="Verdana"/>
          <w:sz w:val="20"/>
        </w:rPr>
        <w:t xml:space="preserve">Wykonawcy w wysokości 5% </w:t>
      </w:r>
      <w:r w:rsidR="008E2998" w:rsidRPr="005401E1">
        <w:rPr>
          <w:rFonts w:ascii="Verdana" w:hAnsi="Verdana"/>
          <w:sz w:val="20"/>
        </w:rPr>
        <w:t xml:space="preserve">wynagrodzenia umownego brutto, określonego w § 3 ust.1;   </w:t>
      </w:r>
    </w:p>
    <w:p w14:paraId="13D8B2F9" w14:textId="77777777" w:rsidR="00DC1040" w:rsidRPr="00DC1040" w:rsidRDefault="00DC1040" w:rsidP="00713232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 odstąpienie od U</w:t>
      </w:r>
      <w:r w:rsidRPr="005D5A79">
        <w:rPr>
          <w:rFonts w:ascii="Verdana" w:hAnsi="Verdana"/>
          <w:sz w:val="20"/>
        </w:rPr>
        <w:t>mowy</w:t>
      </w:r>
      <w:r w:rsidR="00E96E96">
        <w:rPr>
          <w:rFonts w:ascii="Verdana" w:hAnsi="Verdana"/>
          <w:sz w:val="20"/>
        </w:rPr>
        <w:t xml:space="preserve"> przez Zamawiającego</w:t>
      </w:r>
      <w:r>
        <w:rPr>
          <w:rFonts w:ascii="Verdana" w:hAnsi="Verdana"/>
          <w:sz w:val="20"/>
        </w:rPr>
        <w:t xml:space="preserve"> </w:t>
      </w:r>
      <w:r w:rsidR="00713232">
        <w:rPr>
          <w:rFonts w:ascii="Verdana" w:hAnsi="Verdana"/>
          <w:sz w:val="20"/>
        </w:rPr>
        <w:t>z przyczyn leżących</w:t>
      </w:r>
      <w:r>
        <w:rPr>
          <w:rFonts w:ascii="Verdana" w:hAnsi="Verdana"/>
          <w:sz w:val="20"/>
        </w:rPr>
        <w:t xml:space="preserve"> po stronie Wykonawcy w wysokości 5% </w:t>
      </w:r>
      <w:r w:rsidRPr="005D5A79">
        <w:rPr>
          <w:rFonts w:ascii="Verdana" w:hAnsi="Verdana"/>
          <w:sz w:val="20"/>
        </w:rPr>
        <w:t xml:space="preserve">wynagrodzenia umownego brutto, określonego w § 3 ust.1;   </w:t>
      </w:r>
    </w:p>
    <w:p w14:paraId="7B56AAB5" w14:textId="77777777" w:rsidR="008E2998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2) Zamawiający zapłaci ka</w:t>
      </w:r>
      <w:r w:rsidR="002B23CB">
        <w:rPr>
          <w:rFonts w:ascii="Verdana" w:hAnsi="Verdana"/>
          <w:sz w:val="20"/>
        </w:rPr>
        <w:t>rę umowną</w:t>
      </w:r>
      <w:r w:rsidRPr="005D5A79">
        <w:rPr>
          <w:rFonts w:ascii="Verdana" w:hAnsi="Verdana"/>
          <w:sz w:val="20"/>
        </w:rPr>
        <w:t xml:space="preserve"> </w:t>
      </w:r>
      <w:r w:rsidR="007F3A57">
        <w:rPr>
          <w:rFonts w:ascii="Verdana" w:hAnsi="Verdana"/>
          <w:sz w:val="20"/>
        </w:rPr>
        <w:t>Wykonawcy z tytułu rozwiązania u</w:t>
      </w:r>
      <w:r w:rsidR="00D82EAE">
        <w:rPr>
          <w:rFonts w:ascii="Verdana" w:hAnsi="Verdana"/>
          <w:sz w:val="20"/>
        </w:rPr>
        <w:t xml:space="preserve">mowy </w:t>
      </w:r>
      <w:r w:rsidR="00713232">
        <w:rPr>
          <w:rFonts w:ascii="Verdana" w:hAnsi="Verdana"/>
          <w:sz w:val="20"/>
        </w:rPr>
        <w:t xml:space="preserve">przez którąkolwiek ze Stron, </w:t>
      </w:r>
      <w:r w:rsidR="00D82EAE" w:rsidRPr="005D5A79">
        <w:rPr>
          <w:rFonts w:ascii="Verdana" w:hAnsi="Verdana"/>
          <w:sz w:val="20"/>
        </w:rPr>
        <w:t>z przyczyn</w:t>
      </w:r>
      <w:r w:rsidR="00D82EAE" w:rsidRPr="00D82EAE">
        <w:rPr>
          <w:rFonts w:ascii="Verdana" w:hAnsi="Verdana"/>
          <w:sz w:val="20"/>
        </w:rPr>
        <w:t xml:space="preserve"> </w:t>
      </w:r>
      <w:r w:rsidR="00D82EAE">
        <w:rPr>
          <w:rFonts w:ascii="Verdana" w:hAnsi="Verdana"/>
          <w:sz w:val="20"/>
        </w:rPr>
        <w:t xml:space="preserve">leżących po stronie </w:t>
      </w:r>
      <w:r w:rsidRPr="005D5A79">
        <w:rPr>
          <w:rFonts w:ascii="Verdana" w:hAnsi="Verdana"/>
          <w:sz w:val="20"/>
        </w:rPr>
        <w:t xml:space="preserve">Zamawiającego w wysokości 5% wynagrodzenia umownego brutto, określonego w § 3 ust. 1. </w:t>
      </w:r>
    </w:p>
    <w:p w14:paraId="46DFE10F" w14:textId="77777777" w:rsidR="008E2998" w:rsidRPr="005D5A79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b/>
          <w:bCs/>
          <w:sz w:val="20"/>
        </w:rPr>
      </w:pPr>
      <w:r w:rsidRPr="005D5A79">
        <w:rPr>
          <w:rFonts w:ascii="Verdana" w:hAnsi="Verdana"/>
          <w:sz w:val="20"/>
        </w:rPr>
        <w:lastRenderedPageBreak/>
        <w:t xml:space="preserve">2. Wykonawca wyraża zgodę na potrącanie naliczonych kar umownych z przysługującego mu wynagrodzenia. </w:t>
      </w:r>
      <w:r w:rsidRPr="005D5A79">
        <w:rPr>
          <w:rFonts w:ascii="Verdana" w:hAnsi="Verdana"/>
          <w:b/>
          <w:bCs/>
          <w:sz w:val="20"/>
        </w:rPr>
        <w:t xml:space="preserve">  </w:t>
      </w:r>
    </w:p>
    <w:p w14:paraId="15C9C74E" w14:textId="77777777" w:rsidR="008E2998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bCs/>
          <w:sz w:val="20"/>
        </w:rPr>
        <w:t xml:space="preserve">3. </w:t>
      </w:r>
      <w:r w:rsidRPr="005D5A79">
        <w:rPr>
          <w:rFonts w:ascii="Verdana" w:hAnsi="Verdana"/>
          <w:sz w:val="20"/>
        </w:rPr>
        <w:t>Zamawiający zastrzega sobie prawo dochodzenia odszkodowania uzupełniającego na zasadach ogólnych, w przypadku gdy suma kar umownych nie pokrywa powstałej szkody.</w:t>
      </w:r>
    </w:p>
    <w:p w14:paraId="78EFC06B" w14:textId="77777777" w:rsidR="00BB4F33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 Łączna maksymalna wysokość kar um</w:t>
      </w:r>
      <w:r w:rsidR="00143462">
        <w:rPr>
          <w:rFonts w:ascii="Verdana" w:hAnsi="Verdana"/>
          <w:sz w:val="20"/>
        </w:rPr>
        <w:t>ownych, których mogą dochodzić S</w:t>
      </w:r>
      <w:r>
        <w:rPr>
          <w:rFonts w:ascii="Verdana" w:hAnsi="Verdana"/>
          <w:sz w:val="20"/>
        </w:rPr>
        <w:t>trony wynosi 20 % wynagrodzenia umownego brutto wskazanego w § 3 ust. 1.</w:t>
      </w:r>
    </w:p>
    <w:p w14:paraId="20B5B4D8" w14:textId="77777777" w:rsidR="00DB38A7" w:rsidRDefault="00DB38A7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</w:p>
    <w:p w14:paraId="2455B462" w14:textId="01F2DAA5" w:rsidR="00326555" w:rsidRDefault="00DB38A7" w:rsidP="00665C5D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8D2903">
        <w:rPr>
          <w:rFonts w:ascii="Verdana" w:hAnsi="Verdana"/>
          <w:sz w:val="20"/>
          <w:szCs w:val="20"/>
        </w:rPr>
        <w:t xml:space="preserve"> </w:t>
      </w:r>
    </w:p>
    <w:p w14:paraId="06F5C7C1" w14:textId="77777777" w:rsidR="005401E1" w:rsidRDefault="005401E1" w:rsidP="00C81F10">
      <w:pPr>
        <w:suppressAutoHyphens/>
        <w:rPr>
          <w:rFonts w:ascii="Verdana" w:hAnsi="Verdana" w:cs="Arial"/>
          <w:b/>
          <w:sz w:val="20"/>
          <w:lang w:eastAsia="ar-SA"/>
        </w:rPr>
      </w:pPr>
    </w:p>
    <w:p w14:paraId="1DFCFAC7" w14:textId="7ECD5A2E" w:rsidR="005401E1" w:rsidRDefault="00DB38A7" w:rsidP="005401E1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     § </w:t>
      </w:r>
      <w:r w:rsidR="00665C5D">
        <w:rPr>
          <w:rFonts w:ascii="Verdana" w:hAnsi="Verdana" w:cs="Arial"/>
          <w:b/>
          <w:sz w:val="20"/>
          <w:szCs w:val="20"/>
          <w:lang w:val="pt-BR" w:eastAsia="ar-SA"/>
        </w:rPr>
        <w:t>8</w:t>
      </w:r>
    </w:p>
    <w:p w14:paraId="0D2D5899" w14:textId="77777777" w:rsidR="00331653" w:rsidRDefault="00331653" w:rsidP="005401E1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     Rozwiązanie umowy</w:t>
      </w:r>
    </w:p>
    <w:p w14:paraId="1FAC90D1" w14:textId="77777777" w:rsidR="005401E1" w:rsidRPr="00761F86" w:rsidRDefault="005401E1" w:rsidP="005401E1">
      <w:pPr>
        <w:shd w:val="clear" w:color="auto" w:fill="FFFFFF"/>
        <w:spacing w:before="120" w:line="360" w:lineRule="auto"/>
        <w:ind w:left="284" w:hanging="284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 xml:space="preserve">1. Zamawiającemu przysługuje prawo do </w:t>
      </w:r>
      <w:r w:rsidR="000B4D23">
        <w:rPr>
          <w:rFonts w:ascii="Verdana" w:eastAsia="Calibri" w:hAnsi="Verdana"/>
          <w:sz w:val="20"/>
          <w:lang w:eastAsia="en-US"/>
        </w:rPr>
        <w:t>rozwiązania</w:t>
      </w:r>
      <w:r>
        <w:rPr>
          <w:rFonts w:ascii="Verdana" w:eastAsia="Calibri" w:hAnsi="Verdana"/>
          <w:sz w:val="20"/>
          <w:lang w:eastAsia="en-US"/>
        </w:rPr>
        <w:t xml:space="preserve"> Umowy</w:t>
      </w:r>
      <w:r w:rsidR="000B4D23">
        <w:rPr>
          <w:rFonts w:ascii="Verdana" w:eastAsia="Calibri" w:hAnsi="Verdana"/>
          <w:sz w:val="20"/>
          <w:lang w:eastAsia="en-US"/>
        </w:rPr>
        <w:t xml:space="preserve"> za 14-dniowym wypowiedzeniem</w:t>
      </w:r>
      <w:r w:rsidRPr="005D5A79">
        <w:rPr>
          <w:rFonts w:ascii="Verdana" w:eastAsia="Calibri" w:hAnsi="Verdana"/>
          <w:sz w:val="20"/>
          <w:lang w:eastAsia="en-US"/>
        </w:rPr>
        <w:t>, jeżeli Wykonawca:</w:t>
      </w:r>
    </w:p>
    <w:p w14:paraId="3A3C7459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 xml:space="preserve">przerwał z przyczyn leżących po stronie Wykonawcy realizację przedmiotu zamówienia                           </w:t>
      </w:r>
      <w:r w:rsidR="00BF611E" w:rsidRPr="00BF611E">
        <w:rPr>
          <w:rFonts w:ascii="Verdana" w:eastAsia="Calibri" w:hAnsi="Verdana"/>
          <w:sz w:val="20"/>
        </w:rPr>
        <w:t xml:space="preserve">  </w:t>
      </w:r>
      <w:r w:rsidRPr="00BF611E">
        <w:rPr>
          <w:rFonts w:ascii="Verdana" w:eastAsia="Calibri" w:hAnsi="Verdana"/>
          <w:sz w:val="20"/>
        </w:rPr>
        <w:t>i przerwa ta trwa dłużej niż 10 dni;</w:t>
      </w:r>
    </w:p>
    <w:p w14:paraId="3C484CAE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>czynności objęte Umową wykonuje bez zgody Zamawiającego podmiot inny niż wskazany                  w Umowie;</w:t>
      </w:r>
    </w:p>
    <w:p w14:paraId="3CB27A97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 xml:space="preserve">Wykonawca realizuje zamówienie w sposób niezgodny z Opisem Przedmiotu Zamówienia, wskazaniami Zamawiającego lub niniejszą Umową;                           </w:t>
      </w:r>
    </w:p>
    <w:p w14:paraId="2615C25B" w14:textId="77777777" w:rsidR="00BF611E" w:rsidRPr="00BF611E" w:rsidRDefault="00BF611E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</w:rPr>
      </w:pPr>
      <w:r w:rsidRPr="00E07796">
        <w:rPr>
          <w:rFonts w:ascii="Verdana" w:hAnsi="Verdana"/>
          <w:sz w:val="20"/>
          <w:szCs w:val="20"/>
        </w:rPr>
        <w:t>nie wywiązuje się z obowiązków stanowiących przedmiot niniejszej Umowy</w:t>
      </w:r>
    </w:p>
    <w:p w14:paraId="2BCDEC2F" w14:textId="77777777" w:rsidR="005401E1" w:rsidRPr="00BF611E" w:rsidRDefault="005401E1" w:rsidP="00BF611E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</w:rPr>
      </w:pPr>
      <w:r w:rsidRPr="00BF611E">
        <w:rPr>
          <w:rFonts w:ascii="Verdana" w:eastAsia="Calibri" w:hAnsi="Verdana"/>
          <w:sz w:val="20"/>
        </w:rPr>
        <w:t>w inny sposób rażąco naruszy postanowienia Umowy.</w:t>
      </w:r>
    </w:p>
    <w:p w14:paraId="15EA99B9" w14:textId="77777777" w:rsidR="005401E1" w:rsidRDefault="005401E1" w:rsidP="005401E1">
      <w:p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>
        <w:rPr>
          <w:rFonts w:ascii="Verdana" w:eastAsia="Calibri" w:hAnsi="Verdana"/>
          <w:sz w:val="20"/>
          <w:lang w:eastAsia="en-US"/>
        </w:rPr>
        <w:t xml:space="preserve">2. </w:t>
      </w:r>
      <w:r>
        <w:rPr>
          <w:rFonts w:ascii="Verdana" w:hAnsi="Verdana"/>
          <w:spacing w:val="-2"/>
          <w:sz w:val="20"/>
          <w:lang w:eastAsia="ar-SA"/>
        </w:rPr>
        <w:t xml:space="preserve">Zamawiający w razie </w:t>
      </w:r>
      <w:r w:rsidR="000B4D23">
        <w:rPr>
          <w:rFonts w:ascii="Verdana" w:hAnsi="Verdana"/>
          <w:spacing w:val="-2"/>
          <w:sz w:val="20"/>
          <w:lang w:eastAsia="ar-SA"/>
        </w:rPr>
        <w:t>rozwiązania</w:t>
      </w:r>
      <w:r>
        <w:rPr>
          <w:rFonts w:ascii="Verdana" w:hAnsi="Verdana"/>
          <w:spacing w:val="-2"/>
          <w:sz w:val="20"/>
          <w:lang w:eastAsia="ar-SA"/>
        </w:rPr>
        <w:t xml:space="preserve"> Umowy z przyczyn, za które Wykonawca nie odpowiada, obowiązany jest do zapłaty wynagrodzenia za część dostawy, która została wykonana do dnia </w:t>
      </w:r>
      <w:r w:rsidR="000B4D23">
        <w:rPr>
          <w:rFonts w:ascii="Verdana" w:hAnsi="Verdana"/>
          <w:spacing w:val="-2"/>
          <w:sz w:val="20"/>
          <w:lang w:eastAsia="ar-SA"/>
        </w:rPr>
        <w:t>rozwiązania</w:t>
      </w:r>
      <w:r>
        <w:rPr>
          <w:rFonts w:ascii="Verdana" w:hAnsi="Verdana"/>
          <w:spacing w:val="-2"/>
          <w:sz w:val="20"/>
          <w:lang w:eastAsia="ar-SA"/>
        </w:rPr>
        <w:t xml:space="preserve"> Umowy.</w:t>
      </w:r>
    </w:p>
    <w:p w14:paraId="64180F18" w14:textId="77777777" w:rsidR="005401E1" w:rsidRPr="005401E1" w:rsidRDefault="005401E1" w:rsidP="005401E1">
      <w:p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>
        <w:rPr>
          <w:rFonts w:ascii="Verdana" w:hAnsi="Verdana"/>
          <w:spacing w:val="-2"/>
          <w:sz w:val="20"/>
          <w:lang w:eastAsia="ar-SA"/>
        </w:rPr>
        <w:t xml:space="preserve"> </w:t>
      </w:r>
    </w:p>
    <w:p w14:paraId="0A07F11A" w14:textId="77777777" w:rsidR="005401E1" w:rsidRDefault="005401E1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6DB91CB4" w14:textId="77777777" w:rsidR="00B627FA" w:rsidRDefault="00B627FA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1871AEB2" w14:textId="77777777" w:rsidR="005D062A" w:rsidRDefault="005D062A" w:rsidP="00665C5D">
      <w:pPr>
        <w:suppressAutoHyphens/>
        <w:rPr>
          <w:rFonts w:ascii="Verdana" w:hAnsi="Verdana" w:cs="Arial"/>
          <w:b/>
          <w:sz w:val="20"/>
          <w:lang w:eastAsia="ar-SA"/>
        </w:rPr>
      </w:pPr>
    </w:p>
    <w:p w14:paraId="5C47B037" w14:textId="77777777" w:rsidR="005D062A" w:rsidRDefault="005D062A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454007BF" w14:textId="77777777" w:rsidR="005D062A" w:rsidRDefault="005D062A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4475F517" w14:textId="00811DD4" w:rsidR="00C53787" w:rsidRDefault="007030D3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>§</w:t>
      </w:r>
      <w:r w:rsidR="00DB38A7">
        <w:rPr>
          <w:rFonts w:ascii="Verdana" w:hAnsi="Verdana" w:cs="Arial"/>
          <w:b/>
          <w:sz w:val="20"/>
          <w:lang w:eastAsia="ar-SA"/>
        </w:rPr>
        <w:t xml:space="preserve"> </w:t>
      </w:r>
      <w:r w:rsidR="00665C5D">
        <w:rPr>
          <w:rFonts w:ascii="Verdana" w:hAnsi="Verdana" w:cs="Arial"/>
          <w:b/>
          <w:sz w:val="20"/>
          <w:lang w:eastAsia="ar-SA"/>
        </w:rPr>
        <w:t>9</w:t>
      </w:r>
    </w:p>
    <w:p w14:paraId="7C4850DD" w14:textId="77777777" w:rsidR="00331653" w:rsidRDefault="00331653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>Osoby do kontaktu</w:t>
      </w:r>
    </w:p>
    <w:p w14:paraId="7D53227F" w14:textId="77777777" w:rsidR="006544D2" w:rsidRPr="00BB4F33" w:rsidRDefault="006544D2" w:rsidP="00BB4F33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795F57D9" w14:textId="77777777" w:rsidR="00BB4F33" w:rsidRPr="00BB4F33" w:rsidRDefault="00BB4F33" w:rsidP="00713232">
      <w:pPr>
        <w:numPr>
          <w:ilvl w:val="0"/>
          <w:numId w:val="2"/>
        </w:numPr>
        <w:suppressAutoHyphens/>
        <w:spacing w:line="360" w:lineRule="auto"/>
        <w:ind w:left="426" w:hanging="426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Osobami uprawnionymi do uzgodnień i koo</w:t>
      </w:r>
      <w:r w:rsidR="00D82EAE">
        <w:rPr>
          <w:rFonts w:ascii="Verdana" w:hAnsi="Verdana" w:cs="TTE1DADA58t00"/>
          <w:sz w:val="20"/>
          <w:szCs w:val="20"/>
        </w:rPr>
        <w:t>rdynacji realizacji niniejszej U</w:t>
      </w:r>
      <w:r w:rsidRPr="00BB4F33">
        <w:rPr>
          <w:rFonts w:ascii="Verdana" w:hAnsi="Verdana" w:cs="TTE1DADA58t00"/>
          <w:sz w:val="20"/>
          <w:szCs w:val="20"/>
        </w:rPr>
        <w:t>mowy są:</w:t>
      </w:r>
    </w:p>
    <w:p w14:paraId="6F01FF4D" w14:textId="6E614819" w:rsidR="009B6246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</w:t>
      </w:r>
      <w:r w:rsidR="008156D4">
        <w:rPr>
          <w:rFonts w:ascii="Verdana" w:hAnsi="Verdana" w:cs="TTE1DADA58t00"/>
          <w:sz w:val="20"/>
          <w:szCs w:val="20"/>
        </w:rPr>
        <w:t xml:space="preserve"> strony Zamawiające</w:t>
      </w:r>
      <w:r w:rsidR="003700AE">
        <w:rPr>
          <w:rFonts w:ascii="Verdana" w:hAnsi="Verdana" w:cs="TTE1DADA58t00"/>
          <w:sz w:val="20"/>
          <w:szCs w:val="20"/>
        </w:rPr>
        <w:t>go</w:t>
      </w:r>
      <w:r w:rsidR="009B6246">
        <w:rPr>
          <w:rFonts w:ascii="Verdana" w:hAnsi="Verdana" w:cs="TTE1DADA58t00"/>
          <w:sz w:val="20"/>
          <w:szCs w:val="20"/>
        </w:rPr>
        <w:t xml:space="preserve">: </w:t>
      </w:r>
    </w:p>
    <w:p w14:paraId="59BA0775" w14:textId="59F0F11A" w:rsidR="00BB4F33" w:rsidRDefault="009B6246" w:rsidP="009B6246">
      <w:pPr>
        <w:pStyle w:val="Akapitzlist"/>
        <w:numPr>
          <w:ilvl w:val="0"/>
          <w:numId w:val="30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9B6246">
        <w:rPr>
          <w:rFonts w:ascii="Verdana" w:hAnsi="Verdana" w:cs="TTE1DADA58t00"/>
          <w:sz w:val="20"/>
          <w:szCs w:val="20"/>
        </w:rPr>
        <w:t xml:space="preserve">Błażej Grotowski, tel. 885 553 606, email: </w:t>
      </w:r>
      <w:hyperlink r:id="rId8" w:history="1">
        <w:r w:rsidRPr="008B15E4">
          <w:rPr>
            <w:rStyle w:val="Hipercze"/>
            <w:rFonts w:ascii="Verdana" w:hAnsi="Verdana" w:cs="TTE1DADA58t00"/>
            <w:sz w:val="20"/>
            <w:szCs w:val="20"/>
          </w:rPr>
          <w:t>bgrotowski@gddkia.gov.pl</w:t>
        </w:r>
      </w:hyperlink>
    </w:p>
    <w:p w14:paraId="2506D7A6" w14:textId="72090F41" w:rsidR="009B6246" w:rsidRDefault="009B6246" w:rsidP="009B6246">
      <w:pPr>
        <w:pStyle w:val="Akapitzlist"/>
        <w:numPr>
          <w:ilvl w:val="0"/>
          <w:numId w:val="30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Rafał Zblewski, tel. 693 920 106, email: </w:t>
      </w:r>
      <w:hyperlink r:id="rId9" w:history="1">
        <w:r w:rsidRPr="008B15E4">
          <w:rPr>
            <w:rStyle w:val="Hipercze"/>
            <w:rFonts w:ascii="Verdana" w:hAnsi="Verdana" w:cs="TTE1DADA58t00"/>
            <w:sz w:val="20"/>
            <w:szCs w:val="20"/>
          </w:rPr>
          <w:t>rzblewski@gddkia.gov.pl</w:t>
        </w:r>
      </w:hyperlink>
    </w:p>
    <w:p w14:paraId="3337369A" w14:textId="311ADE37" w:rsidR="009B6246" w:rsidRDefault="009B6246" w:rsidP="009B6246">
      <w:pPr>
        <w:pStyle w:val="Akapitzlist"/>
        <w:numPr>
          <w:ilvl w:val="0"/>
          <w:numId w:val="30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Emilia Filipkowska, tel. 792 472 855, email: </w:t>
      </w:r>
      <w:hyperlink r:id="rId10" w:history="1">
        <w:r w:rsidRPr="008B15E4">
          <w:rPr>
            <w:rStyle w:val="Hipercze"/>
            <w:rFonts w:ascii="Verdana" w:hAnsi="Verdana" w:cs="TTE1DADA58t00"/>
            <w:sz w:val="20"/>
            <w:szCs w:val="20"/>
          </w:rPr>
          <w:t>efilipkowska@gddkia.gov.pl</w:t>
        </w:r>
      </w:hyperlink>
    </w:p>
    <w:p w14:paraId="4F214351" w14:textId="77777777" w:rsidR="009B6246" w:rsidRPr="009B6246" w:rsidRDefault="009B6246" w:rsidP="009B6246">
      <w:pPr>
        <w:suppressAutoHyphens/>
        <w:spacing w:line="360" w:lineRule="auto"/>
        <w:ind w:left="1080"/>
        <w:jc w:val="both"/>
        <w:rPr>
          <w:rFonts w:ascii="Verdana" w:hAnsi="Verdana" w:cs="TTE1DADA58t00"/>
          <w:sz w:val="20"/>
          <w:szCs w:val="20"/>
        </w:rPr>
      </w:pPr>
    </w:p>
    <w:p w14:paraId="50BCF56F" w14:textId="77777777" w:rsidR="00BB4F33" w:rsidRPr="00BB4F33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 strony Wyko</w:t>
      </w:r>
      <w:r w:rsidR="00A03EB9">
        <w:rPr>
          <w:rFonts w:ascii="Verdana" w:hAnsi="Verdana" w:cs="TTE1DADA58t00"/>
          <w:sz w:val="20"/>
          <w:szCs w:val="20"/>
        </w:rPr>
        <w:t>nawcy</w:t>
      </w:r>
      <w:r w:rsidR="00214FC7">
        <w:rPr>
          <w:rFonts w:ascii="Verdana" w:hAnsi="Verdana" w:cs="TTE1DADA58t00"/>
          <w:sz w:val="20"/>
          <w:szCs w:val="20"/>
        </w:rPr>
        <w:t xml:space="preserve"> - ……………………………… tel. ……………………… email ………………………….. .</w:t>
      </w:r>
    </w:p>
    <w:p w14:paraId="7C208CAC" w14:textId="77777777" w:rsidR="00BB4F33" w:rsidRPr="00BB4F33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B4F33">
        <w:rPr>
          <w:rFonts w:ascii="Verdana" w:hAnsi="Verdana" w:cs="TTE1DADA58t00"/>
          <w:sz w:val="20"/>
          <w:szCs w:val="20"/>
        </w:rPr>
        <w:lastRenderedPageBreak/>
        <w:t>Zmiana osób, o których mowa w ust.1 nie stanowi zmiany Umowy i następuje poprzez  pisemne poinformowanie drugiej strony.</w:t>
      </w:r>
    </w:p>
    <w:p w14:paraId="07C18B2A" w14:textId="77777777" w:rsidR="006F6E18" w:rsidRPr="00B627FA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val="pt-BR" w:eastAsia="ar-SA"/>
        </w:rPr>
      </w:pPr>
      <w:r w:rsidRPr="00BB4F33">
        <w:rPr>
          <w:rFonts w:ascii="Verdana" w:hAnsi="Verdana" w:cs="Verdana"/>
          <w:sz w:val="20"/>
          <w:szCs w:val="20"/>
          <w:lang w:eastAsia="en-US"/>
        </w:rPr>
        <w:t xml:space="preserve">Zamawiający zastrzega sobie prawo zmiany osoby wskazanej w ust.1. </w:t>
      </w:r>
      <w:r w:rsidR="00C836EF">
        <w:rPr>
          <w:rFonts w:ascii="Verdana" w:hAnsi="Verdana" w:cs="Verdana"/>
          <w:sz w:val="20"/>
          <w:szCs w:val="20"/>
          <w:lang w:eastAsia="en-US"/>
        </w:rPr>
        <w:t xml:space="preserve">pkt 1. </w:t>
      </w:r>
      <w:r w:rsidRPr="00BB4F33">
        <w:rPr>
          <w:rFonts w:ascii="Verdana" w:hAnsi="Verdana" w:cs="Verdana"/>
          <w:sz w:val="20"/>
          <w:szCs w:val="20"/>
          <w:lang w:eastAsia="en-US"/>
        </w:rPr>
        <w:t>O dokonaniu zmiany Zamawiający powiadomi na piśmie Wykonawcę na 3 dni przed dokonaniem zmiany. Zmiana ta nie wymaga aneksu do niniejszej Umowy.</w:t>
      </w:r>
    </w:p>
    <w:p w14:paraId="2704744B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both"/>
        <w:rPr>
          <w:rFonts w:ascii="Verdana" w:hAnsi="Verdana" w:cs="Verdana"/>
          <w:sz w:val="20"/>
          <w:szCs w:val="20"/>
          <w:lang w:eastAsia="en-US"/>
        </w:rPr>
      </w:pPr>
    </w:p>
    <w:p w14:paraId="70EE3743" w14:textId="77777777" w:rsidR="004C2300" w:rsidRDefault="004C2300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both"/>
        <w:rPr>
          <w:rFonts w:ascii="Verdana" w:hAnsi="Verdana" w:cs="Verdana"/>
          <w:sz w:val="20"/>
          <w:szCs w:val="20"/>
          <w:lang w:eastAsia="en-US"/>
        </w:rPr>
      </w:pPr>
    </w:p>
    <w:p w14:paraId="7DCAF342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center"/>
        <w:rPr>
          <w:rFonts w:ascii="Verdana" w:hAnsi="Verdana" w:cs="Verdana"/>
          <w:b/>
          <w:sz w:val="20"/>
          <w:szCs w:val="20"/>
          <w:lang w:eastAsia="en-US"/>
        </w:rPr>
      </w:pPr>
      <w:r>
        <w:rPr>
          <w:rFonts w:ascii="Verdana" w:hAnsi="Verdana" w:cs="Verdana"/>
          <w:b/>
          <w:sz w:val="20"/>
          <w:szCs w:val="20"/>
          <w:lang w:eastAsia="en-US"/>
        </w:rPr>
        <w:t>§ 11</w:t>
      </w:r>
    </w:p>
    <w:p w14:paraId="6DE316CC" w14:textId="77777777" w:rsidR="00B627FA" w:rsidRDefault="00B627FA" w:rsidP="00B627FA">
      <w:p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/>
        <w:jc w:val="center"/>
        <w:rPr>
          <w:rFonts w:ascii="Verdana" w:hAnsi="Verdana" w:cs="Verdana"/>
          <w:b/>
          <w:sz w:val="20"/>
          <w:szCs w:val="20"/>
          <w:lang w:eastAsia="en-US"/>
        </w:rPr>
      </w:pPr>
      <w:r>
        <w:rPr>
          <w:rFonts w:ascii="Verdana" w:hAnsi="Verdana" w:cs="Verdana"/>
          <w:b/>
          <w:sz w:val="20"/>
          <w:szCs w:val="20"/>
          <w:lang w:eastAsia="en-US"/>
        </w:rPr>
        <w:t>Zmiany Umowy</w:t>
      </w:r>
    </w:p>
    <w:p w14:paraId="3BEE78A3" w14:textId="77777777" w:rsidR="00B627FA" w:rsidRDefault="00B627FA" w:rsidP="00C81F10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en-US"/>
        </w:rPr>
        <w:t>1.</w:t>
      </w:r>
      <w:r w:rsidRPr="00B627FA">
        <w:rPr>
          <w:rFonts w:ascii="Verdana" w:hAnsi="Verdana" w:cs="Verdana"/>
          <w:sz w:val="20"/>
          <w:szCs w:val="20"/>
          <w:lang w:eastAsia="en-US"/>
        </w:rPr>
        <w:t xml:space="preserve"> </w:t>
      </w:r>
      <w:r w:rsidRPr="002A725A">
        <w:rPr>
          <w:rFonts w:ascii="Verdana" w:hAnsi="Verdana" w:cs="Verdana"/>
          <w:sz w:val="20"/>
          <w:szCs w:val="20"/>
          <w:lang w:eastAsia="en-US"/>
        </w:rPr>
        <w:t>Zamawiający dopuszcza możliwość dokonania zmian do Umowy w zakresie terminu lub wynagrodzenia</w:t>
      </w:r>
      <w:r w:rsidRPr="006E2A6B">
        <w:rPr>
          <w:rFonts w:ascii="Verdana" w:hAnsi="Verdana" w:cs="Arial"/>
          <w:sz w:val="20"/>
          <w:szCs w:val="20"/>
        </w:rPr>
        <w:t>.</w:t>
      </w:r>
    </w:p>
    <w:p w14:paraId="4696C7AD" w14:textId="77777777" w:rsidR="00B627FA" w:rsidRPr="00B627FA" w:rsidRDefault="00B627FA" w:rsidP="00C81F10">
      <w:pPr>
        <w:spacing w:line="360" w:lineRule="auto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B627FA">
        <w:rPr>
          <w:rFonts w:ascii="Verdana" w:hAnsi="Verdana"/>
          <w:sz w:val="20"/>
          <w:szCs w:val="20"/>
        </w:rPr>
        <w:t xml:space="preserve">Poza przypadkami określonymi w Umowie, zmiany Umowy będą mogły nastąpić </w:t>
      </w:r>
      <w:r w:rsidRPr="00B627FA">
        <w:rPr>
          <w:rFonts w:ascii="Verdana" w:hAnsi="Verdana"/>
          <w:sz w:val="20"/>
          <w:szCs w:val="20"/>
        </w:rPr>
        <w:br/>
        <w:t>w następujących przypadkach:</w:t>
      </w:r>
      <w:r w:rsidRPr="00B627FA">
        <w:rPr>
          <w:rFonts w:ascii="Verdana" w:hAnsi="Verdana" w:cs="Verdana"/>
          <w:sz w:val="20"/>
          <w:szCs w:val="20"/>
          <w:lang w:eastAsia="en-US"/>
        </w:rPr>
        <w:t xml:space="preserve"> </w:t>
      </w:r>
    </w:p>
    <w:p w14:paraId="2177161C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  <w:lang w:eastAsia="en-US"/>
        </w:rPr>
        <w:t>z powodu zaistnienia omyłki pisarskiej lub rachunkowej;</w:t>
      </w:r>
    </w:p>
    <w:p w14:paraId="7097F6FA" w14:textId="74BEF302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z powodu uzasadnionych zmi</w:t>
      </w:r>
      <w:r>
        <w:rPr>
          <w:rFonts w:ascii="Verdana" w:hAnsi="Verdana" w:cs="Verdana"/>
          <w:sz w:val="20"/>
          <w:szCs w:val="20"/>
          <w:lang w:eastAsia="en-US"/>
        </w:rPr>
        <w:t>an w zakresie sposobu wykonania przedmiotu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zamówienia proponowanych przez Zamawiającego lub Wykonawcę, które zaakceptuje</w:t>
      </w:r>
      <w:r>
        <w:rPr>
          <w:rFonts w:ascii="Verdana" w:hAnsi="Verdana" w:cs="Verdana"/>
          <w:sz w:val="20"/>
          <w:szCs w:val="20"/>
          <w:lang w:eastAsia="en-US"/>
        </w:rPr>
        <w:t xml:space="preserve"> </w:t>
      </w:r>
      <w:r w:rsidRPr="002A725A">
        <w:rPr>
          <w:rFonts w:ascii="Verdana" w:hAnsi="Verdana" w:cs="Verdana"/>
          <w:sz w:val="20"/>
          <w:szCs w:val="20"/>
          <w:lang w:eastAsia="en-US"/>
        </w:rPr>
        <w:t>na piśmie Zamawiający;</w:t>
      </w:r>
    </w:p>
    <w:p w14:paraId="10EAC79D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 xml:space="preserve">jeżeli nastąpi zmiana powszechnie obowiązujących przepisów </w:t>
      </w:r>
      <w:r w:rsidRPr="00C72A95">
        <w:rPr>
          <w:rFonts w:ascii="Verdana" w:hAnsi="Verdana" w:cs="Verdana"/>
          <w:sz w:val="20"/>
          <w:szCs w:val="20"/>
          <w:lang w:eastAsia="en-US"/>
        </w:rPr>
        <w:t>prawa lub ich interpretacji w zakresie mającym wpływ na realizację przedmiotu zamówienia lub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świadczenia jednej lub obu Stron;</w:t>
      </w:r>
    </w:p>
    <w:p w14:paraId="19F89001" w14:textId="77777777" w:rsidR="00B627FA" w:rsidRPr="002A725A" w:rsidRDefault="00B627FA" w:rsidP="00C81F10">
      <w:pPr>
        <w:numPr>
          <w:ilvl w:val="3"/>
          <w:numId w:val="25"/>
        </w:numPr>
        <w:tabs>
          <w:tab w:val="clear" w:pos="2880"/>
        </w:tabs>
        <w:spacing w:line="360" w:lineRule="auto"/>
        <w:ind w:left="567"/>
        <w:contextualSpacing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powstania rozbieżności lub niejasności w rozumieniu pojęć lub sformułowań użytych</w:t>
      </w:r>
    </w:p>
    <w:p w14:paraId="6FB93227" w14:textId="77777777" w:rsidR="00B627FA" w:rsidRDefault="00B627FA" w:rsidP="00C81F1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en-US"/>
        </w:rPr>
      </w:pPr>
      <w:r w:rsidRPr="00274AAF">
        <w:rPr>
          <w:rFonts w:ascii="Verdana" w:hAnsi="Verdana" w:cs="Verdana"/>
          <w:sz w:val="20"/>
          <w:szCs w:val="20"/>
          <w:lang w:eastAsia="en-US"/>
        </w:rPr>
        <w:t xml:space="preserve">        w Umowie, których nie będzie można usunąć w inny sposób, a zmiana treści   </w:t>
      </w:r>
      <w:r w:rsidRPr="00274AAF">
        <w:rPr>
          <w:rFonts w:ascii="Verdana" w:hAnsi="Verdana" w:cs="Verdana"/>
          <w:sz w:val="20"/>
          <w:szCs w:val="20"/>
          <w:lang w:eastAsia="en-US"/>
        </w:rPr>
        <w:br/>
        <w:t xml:space="preserve">        Umowy będzie umożliwiać usunięcie rozbieżności lub niejasności i doprecyzowanie   </w:t>
      </w:r>
      <w:r w:rsidRPr="00274AAF">
        <w:rPr>
          <w:rFonts w:ascii="Verdana" w:hAnsi="Verdana" w:cs="Verdana"/>
          <w:sz w:val="20"/>
          <w:szCs w:val="20"/>
          <w:lang w:eastAsia="en-US"/>
        </w:rPr>
        <w:br/>
        <w:t xml:space="preserve">        umowy w celu jednoznacznej interpretacji jej zapisów przez Strony;</w:t>
      </w:r>
    </w:p>
    <w:p w14:paraId="2EC6006C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>wydłużenia terminu zakończenia realizacji Umowy z istotnych powodów wskazanych przez Wykonawcę, zaakceptowanych w formie pisemnej przez Zamawiającego;</w:t>
      </w:r>
    </w:p>
    <w:p w14:paraId="7D0B0B9E" w14:textId="77777777" w:rsidR="00B627FA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 w:rsidRPr="002A725A">
        <w:rPr>
          <w:rFonts w:ascii="Verdana" w:hAnsi="Verdana" w:cs="Verdana"/>
          <w:sz w:val="20"/>
          <w:szCs w:val="20"/>
          <w:lang w:eastAsia="en-US"/>
        </w:rPr>
        <w:t xml:space="preserve">wydłużenia terminu zakończenia realizacji Umowy z </w:t>
      </w:r>
      <w:r>
        <w:rPr>
          <w:rFonts w:ascii="Verdana" w:hAnsi="Verdana" w:cs="Verdana"/>
          <w:sz w:val="20"/>
          <w:szCs w:val="20"/>
          <w:lang w:eastAsia="en-US"/>
        </w:rPr>
        <w:t>powodu zaistnienia po zawarciu U</w:t>
      </w:r>
      <w:r w:rsidRPr="002A725A">
        <w:rPr>
          <w:rFonts w:ascii="Verdana" w:hAnsi="Verdana" w:cs="Verdana"/>
          <w:sz w:val="20"/>
          <w:szCs w:val="20"/>
          <w:lang w:eastAsia="en-US"/>
        </w:rPr>
        <w:t>mowy przypadku „siły wyższej”, przez którą rozumieć się będzie zdarzenie zewnętrzne wobec łączącej Strony więzi prawnej o charakterze niezależnym od Stron, którego Strony nie mogły przewidzieć, i któremu nie mogły zapobiec przy zachowaniu należytej staranności i zaistnienia konieczności wydłużenia terminu zakończenia realizacji Umowy na skutek zaistnienia „siły wyższej”. Za „siłę wyższą”, warunkującą z</w:t>
      </w:r>
      <w:r w:rsidR="00C81F10">
        <w:rPr>
          <w:rFonts w:ascii="Verdana" w:hAnsi="Verdana" w:cs="Verdana"/>
          <w:sz w:val="20"/>
          <w:szCs w:val="20"/>
          <w:lang w:eastAsia="en-US"/>
        </w:rPr>
        <w:t>mianę Umowy uważać się będzie w szczególności: powódź, pożar i inne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klęski żywiołowe, zamieszki, strajki, ataki terrorystyczne. O ewentualnym uznaniu przedłużenia terminu wykonania </w:t>
      </w:r>
      <w:r>
        <w:rPr>
          <w:rFonts w:ascii="Verdana" w:hAnsi="Verdana" w:cs="Verdana"/>
          <w:sz w:val="20"/>
          <w:szCs w:val="20"/>
          <w:lang w:eastAsia="en-US"/>
        </w:rPr>
        <w:t>Umowy</w:t>
      </w:r>
      <w:r w:rsidRPr="002A725A">
        <w:rPr>
          <w:rFonts w:ascii="Verdana" w:hAnsi="Verdana" w:cs="Verdana"/>
          <w:sz w:val="20"/>
          <w:szCs w:val="20"/>
          <w:lang w:eastAsia="en-US"/>
        </w:rPr>
        <w:t xml:space="preserve"> z powodu „siły wyższej”, będzie decydował Zamawiający w trakcie realizacji </w:t>
      </w:r>
      <w:r>
        <w:rPr>
          <w:rFonts w:ascii="Verdana" w:hAnsi="Verdana" w:cs="Verdana"/>
          <w:sz w:val="20"/>
          <w:szCs w:val="20"/>
          <w:lang w:eastAsia="en-US"/>
        </w:rPr>
        <w:t>Umowy</w:t>
      </w:r>
      <w:r w:rsidRPr="002A725A">
        <w:rPr>
          <w:rFonts w:ascii="Verdana" w:hAnsi="Verdana" w:cs="Verdana"/>
          <w:sz w:val="20"/>
          <w:szCs w:val="20"/>
          <w:lang w:eastAsia="en-US"/>
        </w:rPr>
        <w:t>, po złoże</w:t>
      </w:r>
      <w:r>
        <w:rPr>
          <w:rFonts w:ascii="Verdana" w:hAnsi="Verdana" w:cs="Verdana"/>
          <w:sz w:val="20"/>
          <w:szCs w:val="20"/>
          <w:lang w:eastAsia="en-US"/>
        </w:rPr>
        <w:t>niu pisemnego wniosku Wykonawcy;</w:t>
      </w:r>
    </w:p>
    <w:p w14:paraId="2BC9AB2E" w14:textId="77777777" w:rsidR="00B627FA" w:rsidRPr="00C81F10" w:rsidRDefault="00B627FA" w:rsidP="00C81F10">
      <w:pPr>
        <w:numPr>
          <w:ilvl w:val="3"/>
          <w:numId w:val="25"/>
        </w:numPr>
        <w:tabs>
          <w:tab w:val="clear" w:pos="2880"/>
        </w:tabs>
        <w:suppressAutoHyphens/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Verdana" w:hAnsi="Verdana" w:cs="Verdana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  <w:lang w:eastAsia="en-US"/>
        </w:rPr>
        <w:t>w przypadku opisanym w ust. 3.</w:t>
      </w:r>
    </w:p>
    <w:p w14:paraId="72B8C412" w14:textId="77777777" w:rsidR="00B627FA" w:rsidRPr="006C0FA9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A725A">
        <w:rPr>
          <w:rFonts w:ascii="Verdana" w:hAnsi="Verdana" w:cs="Arial"/>
          <w:sz w:val="20"/>
          <w:szCs w:val="20"/>
        </w:rPr>
        <w:lastRenderedPageBreak/>
        <w:t>Jeśli nastąpiło ogłoszenie upadłości lub otwarcie po</w:t>
      </w:r>
      <w:r>
        <w:rPr>
          <w:rFonts w:ascii="Verdana" w:hAnsi="Verdana" w:cs="Arial"/>
          <w:sz w:val="20"/>
          <w:szCs w:val="20"/>
        </w:rPr>
        <w:t xml:space="preserve">stępowania restrukturyzacyjnego </w:t>
      </w:r>
      <w:r w:rsidRPr="006C0FA9">
        <w:rPr>
          <w:rFonts w:ascii="Verdana" w:hAnsi="Verdana" w:cs="Arial"/>
          <w:sz w:val="20"/>
          <w:szCs w:val="20"/>
        </w:rPr>
        <w:t>Wykonawcy, to strony mogą zmienić Umowę w ten sposób, iż</w:t>
      </w:r>
      <w:r>
        <w:rPr>
          <w:rFonts w:ascii="Verdana" w:hAnsi="Verdana" w:cs="Arial"/>
          <w:sz w:val="20"/>
          <w:szCs w:val="20"/>
        </w:rPr>
        <w:t xml:space="preserve"> </w:t>
      </w:r>
      <w:r w:rsidRPr="006C0FA9">
        <w:rPr>
          <w:rFonts w:ascii="Verdana" w:hAnsi="Verdana" w:cs="Arial"/>
          <w:sz w:val="20"/>
          <w:szCs w:val="20"/>
        </w:rPr>
        <w:t>wszystkie zobowiązania i wierzytelności Wykonawcy wobec Zamawiającego przejmie podmiot trzeci, wskazany przez Wyko</w:t>
      </w:r>
      <w:r>
        <w:rPr>
          <w:rFonts w:ascii="Verdana" w:hAnsi="Verdana" w:cs="Arial"/>
          <w:sz w:val="20"/>
          <w:szCs w:val="20"/>
        </w:rPr>
        <w:t>nawcę, na warunkach określonych w Umowie;</w:t>
      </w:r>
    </w:p>
    <w:p w14:paraId="3546E7DE" w14:textId="77777777" w:rsidR="00B627FA" w:rsidRPr="00094EB8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Pr="00094EB8">
        <w:rPr>
          <w:rFonts w:ascii="Verdana" w:hAnsi="Verdana" w:cs="Arial"/>
          <w:sz w:val="20"/>
          <w:szCs w:val="20"/>
        </w:rPr>
        <w:t>skazany podmiot trzeci</w:t>
      </w:r>
      <w:r>
        <w:rPr>
          <w:rFonts w:ascii="Verdana" w:hAnsi="Verdana" w:cs="Arial"/>
          <w:sz w:val="20"/>
          <w:szCs w:val="20"/>
        </w:rPr>
        <w:t>, o którym mowa w ust. 3 powyżej,</w:t>
      </w:r>
      <w:r w:rsidRPr="00094EB8">
        <w:rPr>
          <w:rFonts w:ascii="Verdana" w:hAnsi="Verdana" w:cs="Arial"/>
          <w:sz w:val="20"/>
          <w:szCs w:val="20"/>
        </w:rPr>
        <w:t xml:space="preserve"> przejmie wierzytelności i zobowiązania Wykonawcy, </w:t>
      </w:r>
      <w:r>
        <w:rPr>
          <w:rFonts w:ascii="Verdana" w:hAnsi="Verdana" w:cs="Arial"/>
          <w:sz w:val="20"/>
          <w:szCs w:val="20"/>
        </w:rPr>
        <w:t>w stosunku do P</w:t>
      </w:r>
      <w:r w:rsidRPr="00094EB8">
        <w:rPr>
          <w:rFonts w:ascii="Verdana" w:hAnsi="Verdana" w:cs="Arial"/>
          <w:sz w:val="20"/>
          <w:szCs w:val="20"/>
        </w:rPr>
        <w:t>odwykon</w:t>
      </w:r>
      <w:r w:rsidR="00C81F10">
        <w:rPr>
          <w:rFonts w:ascii="Verdana" w:hAnsi="Verdana" w:cs="Arial"/>
          <w:sz w:val="20"/>
          <w:szCs w:val="20"/>
        </w:rPr>
        <w:t>awców</w:t>
      </w:r>
      <w:r w:rsidRPr="00094EB8">
        <w:rPr>
          <w:rFonts w:ascii="Verdana" w:hAnsi="Verdana" w:cs="Arial"/>
          <w:sz w:val="20"/>
          <w:szCs w:val="20"/>
        </w:rPr>
        <w:t>, których umowy zostały zatwierdzone przez Zamawiającego do dnia zmiany Umowy, na warunkach określonych w Umowie</w:t>
      </w:r>
      <w:r>
        <w:rPr>
          <w:rFonts w:ascii="Verdana" w:hAnsi="Verdana" w:cs="Arial"/>
          <w:sz w:val="20"/>
          <w:szCs w:val="20"/>
        </w:rPr>
        <w:t>.</w:t>
      </w:r>
    </w:p>
    <w:p w14:paraId="7C39F6E7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A725A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3</w:t>
      </w:r>
      <w:r w:rsidRPr="002A725A">
        <w:rPr>
          <w:rFonts w:ascii="Verdana" w:hAnsi="Verdana" w:cs="Arial"/>
          <w:sz w:val="20"/>
          <w:szCs w:val="20"/>
        </w:rPr>
        <w:t xml:space="preserve"> podmiot trzeci wskazany przez Wykonawcę jest zobowiązany spełniać warunki udziału w postępowaniu przetargowym, w stopniu nie mniejszym niż Wykonawca.</w:t>
      </w:r>
    </w:p>
    <w:p w14:paraId="56C1F227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3</w:t>
      </w:r>
      <w:r w:rsidRPr="00094EB8">
        <w:rPr>
          <w:rFonts w:ascii="Verdana" w:hAnsi="Verdana" w:cs="Arial"/>
          <w:sz w:val="20"/>
          <w:szCs w:val="20"/>
        </w:rPr>
        <w:t xml:space="preserve"> Strony mogą rozwiązać Umowę za porozumieniem stron wskazując jedno</w:t>
      </w:r>
      <w:r>
        <w:rPr>
          <w:rFonts w:ascii="Verdana" w:hAnsi="Verdana" w:cs="Arial"/>
          <w:sz w:val="20"/>
          <w:szCs w:val="20"/>
        </w:rPr>
        <w:t>cześnie sposób rozliczenia dostaw</w:t>
      </w:r>
      <w:r w:rsidRPr="00094EB8">
        <w:rPr>
          <w:rFonts w:ascii="Verdana" w:hAnsi="Verdana" w:cs="Arial"/>
          <w:sz w:val="20"/>
          <w:szCs w:val="20"/>
        </w:rPr>
        <w:t xml:space="preserve"> wykonanych przez Wykonawcę do dnia rozwią</w:t>
      </w:r>
      <w:r>
        <w:rPr>
          <w:rFonts w:ascii="Verdana" w:hAnsi="Verdana" w:cs="Arial"/>
          <w:sz w:val="20"/>
          <w:szCs w:val="20"/>
        </w:rPr>
        <w:t>zania Umowy, w tym rozliczenia P</w:t>
      </w:r>
      <w:r w:rsidRPr="00094EB8">
        <w:rPr>
          <w:rFonts w:ascii="Verdana" w:hAnsi="Verdana" w:cs="Arial"/>
          <w:sz w:val="20"/>
          <w:szCs w:val="20"/>
        </w:rPr>
        <w:t>odwyko</w:t>
      </w:r>
      <w:r w:rsidR="00C81F10">
        <w:rPr>
          <w:rFonts w:ascii="Verdana" w:hAnsi="Verdana" w:cs="Arial"/>
          <w:sz w:val="20"/>
          <w:szCs w:val="20"/>
        </w:rPr>
        <w:t>nawców</w:t>
      </w:r>
      <w:r w:rsidRPr="00094EB8">
        <w:rPr>
          <w:rFonts w:ascii="Verdana" w:hAnsi="Verdana" w:cs="Arial"/>
          <w:sz w:val="20"/>
          <w:szCs w:val="20"/>
        </w:rPr>
        <w:t>.</w:t>
      </w:r>
    </w:p>
    <w:p w14:paraId="6973B448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W przypadku, o którym mowa w ust. </w:t>
      </w:r>
      <w:r>
        <w:rPr>
          <w:rFonts w:ascii="Verdana" w:hAnsi="Verdana" w:cs="Arial"/>
          <w:sz w:val="20"/>
          <w:szCs w:val="20"/>
        </w:rPr>
        <w:t>6</w:t>
      </w:r>
      <w:r w:rsidRPr="00094EB8">
        <w:rPr>
          <w:rFonts w:ascii="Verdana" w:hAnsi="Verdana" w:cs="Arial"/>
          <w:sz w:val="20"/>
          <w:szCs w:val="20"/>
        </w:rPr>
        <w:t xml:space="preserve"> Strony nie są uprawnione do żądania kar umownych z tytułu rozwiązania Umowy, a Wykonawcy przysługuje w</w:t>
      </w:r>
      <w:r>
        <w:rPr>
          <w:rFonts w:ascii="Verdana" w:hAnsi="Verdana" w:cs="Arial"/>
          <w:sz w:val="20"/>
          <w:szCs w:val="20"/>
        </w:rPr>
        <w:t>ynagrodzenie jedynie za usługi</w:t>
      </w:r>
      <w:r w:rsidRPr="00094EB8">
        <w:rPr>
          <w:rFonts w:ascii="Verdana" w:hAnsi="Verdana" w:cs="Arial"/>
          <w:sz w:val="20"/>
          <w:szCs w:val="20"/>
        </w:rPr>
        <w:t xml:space="preserve"> wykonanie do dnia rozwiązania Umowy.</w:t>
      </w:r>
    </w:p>
    <w:p w14:paraId="16D82080" w14:textId="77777777" w:rsidR="00B627FA" w:rsidRDefault="00B627FA" w:rsidP="00C81F10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094EB8">
        <w:rPr>
          <w:rFonts w:ascii="Verdana" w:hAnsi="Verdana" w:cs="Arial"/>
          <w:sz w:val="20"/>
          <w:szCs w:val="20"/>
        </w:rPr>
        <w:t xml:space="preserve">Jeśli nastąpiło ogłoszenie upadłości lub otwarcie postępowania restrukturyzacyjnego Wykonawcy lub Wykonawców wspólnie realizujących Umowę stosuje się postanowienia ust. </w:t>
      </w:r>
      <w:r>
        <w:rPr>
          <w:rFonts w:ascii="Verdana" w:hAnsi="Verdana" w:cs="Arial"/>
          <w:sz w:val="20"/>
          <w:szCs w:val="20"/>
        </w:rPr>
        <w:t>3-7</w:t>
      </w:r>
      <w:r w:rsidRPr="00094EB8">
        <w:rPr>
          <w:rFonts w:ascii="Verdana" w:hAnsi="Verdana" w:cs="Arial"/>
          <w:sz w:val="20"/>
          <w:szCs w:val="20"/>
        </w:rPr>
        <w:t>, z tym zastrzeżeniem, iż podmiot trzeci przejmuje wszystkie zobowiązania</w:t>
      </w:r>
      <w:r>
        <w:rPr>
          <w:rFonts w:ascii="Verdana" w:hAnsi="Verdana" w:cs="Arial"/>
          <w:sz w:val="20"/>
          <w:szCs w:val="20"/>
        </w:rPr>
        <w:t xml:space="preserve"> </w:t>
      </w:r>
      <w:r w:rsidRPr="00094EB8">
        <w:rPr>
          <w:rFonts w:ascii="Verdana" w:hAnsi="Verdana" w:cs="Arial"/>
          <w:sz w:val="20"/>
          <w:szCs w:val="20"/>
        </w:rPr>
        <w:t>i wierzytelności wszystkich Wykonawców wspólnie realizujących Umowę wobec Zamawiającego lu</w:t>
      </w:r>
      <w:r w:rsidR="00C81F10">
        <w:rPr>
          <w:rFonts w:ascii="Verdana" w:hAnsi="Verdana" w:cs="Arial"/>
          <w:sz w:val="20"/>
          <w:szCs w:val="20"/>
        </w:rPr>
        <w:t xml:space="preserve">b zobowiązania i wierzytelności </w:t>
      </w:r>
      <w:r w:rsidRPr="00094EB8">
        <w:rPr>
          <w:rFonts w:ascii="Verdana" w:hAnsi="Verdana" w:cs="Arial"/>
          <w:sz w:val="20"/>
          <w:szCs w:val="20"/>
        </w:rPr>
        <w:t xml:space="preserve">Wykonawcy, w stosunku do którego nastąpiło ogłoszenie upadłości lub otwarcie postępowania restrukturyzacyjnego. </w:t>
      </w:r>
    </w:p>
    <w:p w14:paraId="61DB23D4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5987ED02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6C4E148B" w14:textId="77777777" w:rsid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116C5149" w14:textId="77777777" w:rsidR="0073077E" w:rsidRDefault="0073077E" w:rsidP="0073077E">
      <w:pPr>
        <w:suppressAutoHyphens/>
        <w:spacing w:line="360" w:lineRule="auto"/>
        <w:jc w:val="center"/>
        <w:rPr>
          <w:rFonts w:ascii="Verdana" w:hAnsi="Verdana"/>
          <w:b/>
          <w:sz w:val="20"/>
        </w:rPr>
      </w:pPr>
      <w:r w:rsidRPr="002C74D5">
        <w:rPr>
          <w:rFonts w:ascii="Verdana" w:hAnsi="Verdana"/>
          <w:b/>
          <w:sz w:val="20"/>
        </w:rPr>
        <w:t xml:space="preserve">§ </w:t>
      </w:r>
      <w:r>
        <w:rPr>
          <w:rFonts w:ascii="Verdana" w:hAnsi="Verdana"/>
          <w:b/>
          <w:sz w:val="20"/>
        </w:rPr>
        <w:t>12</w:t>
      </w:r>
    </w:p>
    <w:p w14:paraId="0FC99E72" w14:textId="77777777" w:rsidR="0073077E" w:rsidRPr="0073077E" w:rsidRDefault="0073077E" w:rsidP="0073077E">
      <w:pPr>
        <w:pStyle w:val="Akapitzlist"/>
        <w:shd w:val="clear" w:color="auto" w:fill="FFFFFF"/>
        <w:spacing w:line="300" w:lineRule="exact"/>
        <w:ind w:left="0"/>
        <w:jc w:val="center"/>
        <w:rPr>
          <w:rFonts w:ascii="Verdana" w:eastAsia="Calibri" w:hAnsi="Verdana" w:cs="Verdana"/>
          <w:b/>
          <w:bCs/>
          <w:sz w:val="20"/>
          <w:szCs w:val="20"/>
        </w:rPr>
      </w:pPr>
      <w:r w:rsidRPr="0073077E">
        <w:rPr>
          <w:rFonts w:ascii="Verdana" w:eastAsia="Calibri" w:hAnsi="Verdana" w:cs="Verdana"/>
          <w:b/>
          <w:bCs/>
          <w:sz w:val="20"/>
          <w:szCs w:val="20"/>
        </w:rPr>
        <w:t>Ochrona danych osobowych</w:t>
      </w:r>
    </w:p>
    <w:p w14:paraId="1D142A4D" w14:textId="77777777" w:rsidR="007804A7" w:rsidRPr="007804A7" w:rsidRDefault="007804A7" w:rsidP="007804A7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>Wykonawca w związku z zawarciem i wykonywaniem niniejszej umowy będzie pełnić funkcję:</w:t>
      </w:r>
    </w:p>
    <w:p w14:paraId="29A795A1" w14:textId="4D9F1C1C" w:rsidR="007804A7" w:rsidRPr="007804A7" w:rsidRDefault="007804A7" w:rsidP="007804A7">
      <w:pPr>
        <w:numPr>
          <w:ilvl w:val="0"/>
          <w:numId w:val="27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</w:t>
      </w:r>
      <w:ins w:id="0" w:author="Orska Agnieszka" w:date="2026-02-05T08:55:00Z" w16du:dateUtc="2026-02-05T07:55:00Z">
        <w:r w:rsidR="00252B57">
          <w:rPr>
            <w:rFonts w:ascii="Verdana" w:eastAsia="Calibri" w:hAnsi="Verdana" w:cs="Verdana"/>
            <w:sz w:val="20"/>
            <w:szCs w:val="20"/>
            <w:lang w:eastAsia="en-US"/>
          </w:rPr>
          <w:t xml:space="preserve">3 </w:t>
        </w:r>
      </w:ins>
      <w:del w:id="1" w:author="Orska Agnieszka" w:date="2026-02-05T08:55:00Z" w16du:dateUtc="2026-02-05T07:55:00Z">
        <w:r w:rsidRPr="007804A7" w:rsidDel="00252B57">
          <w:rPr>
            <w:rFonts w:ascii="Verdana" w:eastAsia="Calibri" w:hAnsi="Verdana" w:cs="Verdana"/>
            <w:sz w:val="20"/>
            <w:szCs w:val="20"/>
            <w:lang w:eastAsia="en-US"/>
          </w:rPr>
          <w:delText>2</w:delText>
        </w:r>
      </w:del>
      <w:r w:rsidRPr="007804A7">
        <w:rPr>
          <w:rFonts w:ascii="Verdana" w:eastAsia="Calibri" w:hAnsi="Verdana" w:cs="Verdana"/>
          <w:sz w:val="20"/>
          <w:szCs w:val="20"/>
          <w:lang w:eastAsia="en-US"/>
        </w:rPr>
        <w:t xml:space="preserve"> do Umowy.</w:t>
      </w:r>
    </w:p>
    <w:p w14:paraId="1D240A2C" w14:textId="77777777" w:rsidR="007804A7" w:rsidRPr="007804A7" w:rsidRDefault="007804A7" w:rsidP="007804A7">
      <w:pPr>
        <w:numPr>
          <w:ilvl w:val="0"/>
          <w:numId w:val="27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>Samodzielnego administratora danych osobowych, zgodnie z przepisami RODO – w zakresie pozostałych danych osobowych.</w:t>
      </w:r>
    </w:p>
    <w:p w14:paraId="0AA6F4CF" w14:textId="77777777" w:rsidR="007804A7" w:rsidRPr="007804A7" w:rsidRDefault="007804A7" w:rsidP="007804A7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lastRenderedPageBreak/>
        <w:t>Administratorem danych osobowych po stronie Zamawiającego jest Generalny Dyrektor Dróg Krajowych i Autostrad. Administratorem danych po stronie Wykonawcy jest …</w:t>
      </w:r>
    </w:p>
    <w:p w14:paraId="420A4CDE" w14:textId="77777777" w:rsidR="007804A7" w:rsidRPr="007804A7" w:rsidRDefault="007804A7" w:rsidP="007804A7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2033A5CF" w14:textId="77777777" w:rsidR="007804A7" w:rsidRPr="007804A7" w:rsidRDefault="007804A7" w:rsidP="007804A7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11" w:history="1">
        <w:r w:rsidRPr="007804A7">
          <w:rPr>
            <w:rStyle w:val="Hipercze"/>
            <w:rFonts w:ascii="Verdana" w:eastAsia="Calibri" w:hAnsi="Verdana" w:cs="Verdana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Pr="007804A7">
        <w:rPr>
          <w:rFonts w:ascii="Verdana" w:eastAsia="Calibri" w:hAnsi="Verdana" w:cs="Verdana"/>
          <w:sz w:val="20"/>
          <w:szCs w:val="20"/>
          <w:lang w:eastAsia="en-US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86CC2C6" w14:textId="77777777" w:rsidR="007804A7" w:rsidRPr="007804A7" w:rsidRDefault="007804A7" w:rsidP="007804A7">
      <w:pPr>
        <w:numPr>
          <w:ilvl w:val="0"/>
          <w:numId w:val="28"/>
        </w:numPr>
        <w:spacing w:line="360" w:lineRule="auto"/>
        <w:contextualSpacing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804A7">
        <w:rPr>
          <w:rFonts w:ascii="Verdana" w:eastAsia="Calibri" w:hAnsi="Verdana" w:cs="Verdana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5A78819A" w14:textId="77777777" w:rsidR="0073077E" w:rsidRPr="0073077E" w:rsidRDefault="0073077E" w:rsidP="0073077E">
      <w:p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14:paraId="118C5957" w14:textId="77777777" w:rsidR="00426814" w:rsidRDefault="00426814" w:rsidP="00C81F10">
      <w:pPr>
        <w:suppressAutoHyphens/>
        <w:spacing w:line="360" w:lineRule="auto"/>
        <w:rPr>
          <w:rFonts w:ascii="Verdana" w:hAnsi="Verdana"/>
          <w:b/>
          <w:sz w:val="20"/>
        </w:rPr>
      </w:pPr>
    </w:p>
    <w:p w14:paraId="5BEEC775" w14:textId="77777777" w:rsidR="0073077E" w:rsidRDefault="0073077E" w:rsidP="00C81F10">
      <w:pPr>
        <w:suppressAutoHyphens/>
        <w:spacing w:line="360" w:lineRule="auto"/>
        <w:rPr>
          <w:rFonts w:ascii="Verdana" w:hAnsi="Verdana"/>
          <w:b/>
          <w:sz w:val="20"/>
        </w:rPr>
      </w:pPr>
    </w:p>
    <w:p w14:paraId="504C0DE2" w14:textId="0894C6AB" w:rsidR="00A66602" w:rsidRDefault="00A66602" w:rsidP="002C74D5">
      <w:pPr>
        <w:suppressAutoHyphens/>
        <w:spacing w:line="360" w:lineRule="auto"/>
        <w:jc w:val="center"/>
        <w:rPr>
          <w:rFonts w:ascii="Verdana" w:hAnsi="Verdana"/>
          <w:b/>
          <w:sz w:val="20"/>
        </w:rPr>
      </w:pPr>
      <w:r w:rsidRPr="002C74D5">
        <w:rPr>
          <w:rFonts w:ascii="Verdana" w:hAnsi="Verdana"/>
          <w:b/>
          <w:sz w:val="20"/>
        </w:rPr>
        <w:t xml:space="preserve">§ </w:t>
      </w:r>
      <w:r w:rsidR="00B627FA">
        <w:rPr>
          <w:rFonts w:ascii="Verdana" w:hAnsi="Verdana"/>
          <w:b/>
          <w:sz w:val="20"/>
        </w:rPr>
        <w:t>1</w:t>
      </w:r>
      <w:r w:rsidR="0073077E">
        <w:rPr>
          <w:rFonts w:ascii="Verdana" w:hAnsi="Verdana"/>
          <w:b/>
          <w:sz w:val="20"/>
        </w:rPr>
        <w:t>3</w:t>
      </w:r>
    </w:p>
    <w:p w14:paraId="10BD888C" w14:textId="77777777" w:rsidR="00331653" w:rsidRPr="002C74D5" w:rsidRDefault="00331653" w:rsidP="002C74D5">
      <w:pPr>
        <w:suppressAutoHyphens/>
        <w:spacing w:line="360" w:lineRule="auto"/>
        <w:jc w:val="center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b/>
          <w:sz w:val="20"/>
        </w:rPr>
        <w:t>Postanowienia końcowe</w:t>
      </w:r>
    </w:p>
    <w:p w14:paraId="522C167C" w14:textId="77777777" w:rsidR="00A66602" w:rsidRPr="005D5A79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W sprawach nieuregulowanych niniejszą Umową stosuje</w:t>
      </w:r>
      <w:r w:rsidR="00751E45">
        <w:rPr>
          <w:rFonts w:ascii="Verdana" w:hAnsi="Verdana"/>
          <w:bCs/>
          <w:sz w:val="20"/>
        </w:rPr>
        <w:t xml:space="preserve"> się przepisy Kodeksu cywilnego </w:t>
      </w:r>
      <w:r w:rsidR="00751E45">
        <w:rPr>
          <w:rFonts w:ascii="Verdana" w:hAnsi="Verdana"/>
          <w:sz w:val="20"/>
          <w:szCs w:val="20"/>
        </w:rPr>
        <w:t>oraz u</w:t>
      </w:r>
      <w:r w:rsidR="00751E45" w:rsidRPr="00436B5A">
        <w:rPr>
          <w:rFonts w:ascii="Verdana" w:hAnsi="Verdana"/>
          <w:sz w:val="20"/>
          <w:szCs w:val="20"/>
        </w:rPr>
        <w:t xml:space="preserve">stawy </w:t>
      </w:r>
      <w:r w:rsidR="00751E45">
        <w:rPr>
          <w:rFonts w:ascii="Verdana" w:hAnsi="Verdana"/>
          <w:sz w:val="20"/>
          <w:szCs w:val="20"/>
        </w:rPr>
        <w:t>Prawo zamówień p</w:t>
      </w:r>
      <w:r w:rsidR="00751E45" w:rsidRPr="00436B5A">
        <w:rPr>
          <w:rFonts w:ascii="Verdana" w:hAnsi="Verdana"/>
          <w:sz w:val="20"/>
          <w:szCs w:val="20"/>
        </w:rPr>
        <w:t>ublicznych</w:t>
      </w:r>
      <w:r w:rsidR="00751E45">
        <w:rPr>
          <w:rFonts w:ascii="Verdana" w:hAnsi="Verdana"/>
          <w:sz w:val="20"/>
          <w:szCs w:val="20"/>
        </w:rPr>
        <w:t>.</w:t>
      </w:r>
    </w:p>
    <w:p w14:paraId="006772A9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Zmiany niniejszej Umowy wymagają zgody obu Stron wyrażonej w for</w:t>
      </w:r>
      <w:r w:rsidR="00EE1CA7">
        <w:rPr>
          <w:rFonts w:ascii="Verdana" w:hAnsi="Verdana"/>
          <w:bCs/>
          <w:sz w:val="20"/>
        </w:rPr>
        <w:t xml:space="preserve">mie pisemnej pod rygorem </w:t>
      </w:r>
      <w:r w:rsidRPr="005D5A79">
        <w:rPr>
          <w:rFonts w:ascii="Verdana" w:hAnsi="Verdana"/>
          <w:bCs/>
          <w:sz w:val="20"/>
        </w:rPr>
        <w:t xml:space="preserve"> nieważności.</w:t>
      </w:r>
    </w:p>
    <w:p w14:paraId="1BA6682E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Wszelkie spory mogące wynikać w związku z realizacją niniejszej Umowy będą r</w:t>
      </w:r>
      <w:r w:rsidR="00EE1CA7">
        <w:rPr>
          <w:rFonts w:ascii="Verdana" w:hAnsi="Verdana"/>
          <w:bCs/>
          <w:sz w:val="20"/>
        </w:rPr>
        <w:t>ozstrzygane przez sąd właściwy</w:t>
      </w:r>
      <w:r w:rsidRPr="00A66602">
        <w:rPr>
          <w:rFonts w:ascii="Verdana" w:hAnsi="Verdana"/>
          <w:bCs/>
          <w:sz w:val="20"/>
        </w:rPr>
        <w:t xml:space="preserve"> dla siedziby Zamawiającego.</w:t>
      </w:r>
    </w:p>
    <w:p w14:paraId="59F77BB0" w14:textId="5A97054E" w:rsidR="002C74D5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U</w:t>
      </w:r>
      <w:r w:rsidR="00751E45">
        <w:rPr>
          <w:rFonts w:ascii="Verdana" w:hAnsi="Verdana"/>
          <w:bCs/>
          <w:sz w:val="20"/>
        </w:rPr>
        <w:t xml:space="preserve">mowa zostaje sporządzona w </w:t>
      </w:r>
      <w:r w:rsidR="00665C5D">
        <w:rPr>
          <w:rFonts w:ascii="Verdana" w:hAnsi="Verdana"/>
          <w:bCs/>
          <w:sz w:val="20"/>
        </w:rPr>
        <w:t>2</w:t>
      </w:r>
      <w:r w:rsidRPr="00A66602">
        <w:rPr>
          <w:rFonts w:ascii="Verdana" w:hAnsi="Verdana"/>
          <w:bCs/>
          <w:sz w:val="20"/>
        </w:rPr>
        <w:t xml:space="preserve"> </w:t>
      </w:r>
      <w:r w:rsidR="00751E45">
        <w:rPr>
          <w:rFonts w:ascii="Verdana" w:hAnsi="Verdana"/>
          <w:bCs/>
          <w:sz w:val="20"/>
        </w:rPr>
        <w:t xml:space="preserve">jednobrzmiących egzemplarzach, </w:t>
      </w:r>
      <w:r w:rsidR="00665C5D">
        <w:rPr>
          <w:rFonts w:ascii="Verdana" w:hAnsi="Verdana"/>
          <w:bCs/>
          <w:sz w:val="20"/>
        </w:rPr>
        <w:t>1</w:t>
      </w:r>
      <w:r w:rsidRPr="00A66602">
        <w:rPr>
          <w:rFonts w:ascii="Verdana" w:hAnsi="Verdana"/>
          <w:bCs/>
          <w:sz w:val="20"/>
        </w:rPr>
        <w:t xml:space="preserve"> egzemplarz dla Zamawiającego i 1 egzemplarz dla Wykonawcy. </w:t>
      </w:r>
    </w:p>
    <w:p w14:paraId="0650E209" w14:textId="77777777" w:rsidR="00751E45" w:rsidRDefault="00751E45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Umowa wchodzi w życie z dniem podpisania przez obie Strony.</w:t>
      </w:r>
    </w:p>
    <w:p w14:paraId="67FC379A" w14:textId="77777777" w:rsidR="0066446A" w:rsidRPr="00BB4F33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51EE01F6" w14:textId="77777777" w:rsidR="00C836EF" w:rsidRPr="00742FC6" w:rsidRDefault="00BB4F33" w:rsidP="00742FC6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ZAMAWIAJĄCY</w:t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  <w:t>WYKONAWCA</w:t>
      </w:r>
    </w:p>
    <w:sectPr w:rsidR="00C836EF" w:rsidRPr="00742FC6" w:rsidSect="00EF7351">
      <w:footerReference w:type="default" r:id="rId12"/>
      <w:type w:val="continuous"/>
      <w:pgSz w:w="11909" w:h="16834" w:code="9"/>
      <w:pgMar w:top="1440" w:right="1077" w:bottom="1440" w:left="107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CE947" w14:textId="77777777" w:rsidR="000800EE" w:rsidRDefault="000800EE" w:rsidP="00BE245A">
      <w:r>
        <w:separator/>
      </w:r>
    </w:p>
  </w:endnote>
  <w:endnote w:type="continuationSeparator" w:id="0">
    <w:p w14:paraId="414D7278" w14:textId="77777777" w:rsidR="000800EE" w:rsidRDefault="000800E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8178508"/>
      <w:docPartObj>
        <w:docPartGallery w:val="Page Numbers (Bottom of Page)"/>
        <w:docPartUnique/>
      </w:docPartObj>
    </w:sdtPr>
    <w:sdtContent>
      <w:p w14:paraId="6D51A552" w14:textId="6BA66280" w:rsidR="00F94318" w:rsidRDefault="00F943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247">
          <w:rPr>
            <w:noProof/>
          </w:rPr>
          <w:t>1</w:t>
        </w:r>
        <w:r>
          <w:fldChar w:fldCharType="end"/>
        </w:r>
      </w:p>
    </w:sdtContent>
  </w:sdt>
  <w:p w14:paraId="70402E07" w14:textId="77777777" w:rsidR="00F0402F" w:rsidRDefault="00F0402F" w:rsidP="00FE0519">
    <w:pPr>
      <w:pStyle w:val="Stopka"/>
      <w:ind w:right="360"/>
      <w:jc w:val="center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A04AB" w14:textId="77777777" w:rsidR="000800EE" w:rsidRDefault="000800EE" w:rsidP="00BE245A">
      <w:r>
        <w:separator/>
      </w:r>
    </w:p>
  </w:footnote>
  <w:footnote w:type="continuationSeparator" w:id="0">
    <w:p w14:paraId="6631CA31" w14:textId="77777777" w:rsidR="000800EE" w:rsidRDefault="000800EE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3DD7747"/>
    <w:multiLevelType w:val="hybridMultilevel"/>
    <w:tmpl w:val="6C32400A"/>
    <w:lvl w:ilvl="0" w:tplc="D02E057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B0C3D"/>
    <w:multiLevelType w:val="hybridMultilevel"/>
    <w:tmpl w:val="4C409A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C0A7AA7"/>
    <w:multiLevelType w:val="hybridMultilevel"/>
    <w:tmpl w:val="7656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9D2401B"/>
    <w:multiLevelType w:val="hybridMultilevel"/>
    <w:tmpl w:val="C2640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5EC1"/>
    <w:multiLevelType w:val="hybridMultilevel"/>
    <w:tmpl w:val="E87C7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1EFF"/>
    <w:multiLevelType w:val="hybridMultilevel"/>
    <w:tmpl w:val="C052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04176"/>
    <w:multiLevelType w:val="multilevel"/>
    <w:tmpl w:val="DA00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5" w15:restartNumberingAfterBreak="0">
    <w:nsid w:val="247D0D34"/>
    <w:multiLevelType w:val="hybridMultilevel"/>
    <w:tmpl w:val="97AC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17AA8"/>
    <w:multiLevelType w:val="hybridMultilevel"/>
    <w:tmpl w:val="85E2C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2C823224"/>
    <w:multiLevelType w:val="hybridMultilevel"/>
    <w:tmpl w:val="35A43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622001"/>
    <w:multiLevelType w:val="hybridMultilevel"/>
    <w:tmpl w:val="E3E2DA46"/>
    <w:lvl w:ilvl="0" w:tplc="0415000F">
      <w:start w:val="1"/>
      <w:numFmt w:val="decimal"/>
      <w:lvlText w:val="%1."/>
      <w:lvlJc w:val="left"/>
      <w:pPr>
        <w:ind w:left="860" w:hanging="360"/>
      </w:p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1" w15:restartNumberingAfterBreak="0">
    <w:nsid w:val="355372C8"/>
    <w:multiLevelType w:val="hybridMultilevel"/>
    <w:tmpl w:val="C8945700"/>
    <w:lvl w:ilvl="0" w:tplc="00946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C551FC"/>
    <w:multiLevelType w:val="hybridMultilevel"/>
    <w:tmpl w:val="DC3CA1EA"/>
    <w:lvl w:ilvl="0" w:tplc="6B4CA77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3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4" w15:restartNumberingAfterBreak="0">
    <w:nsid w:val="3C292927"/>
    <w:multiLevelType w:val="hybridMultilevel"/>
    <w:tmpl w:val="EA543B4E"/>
    <w:lvl w:ilvl="0" w:tplc="AA9A6E2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C3216DC"/>
    <w:multiLevelType w:val="hybridMultilevel"/>
    <w:tmpl w:val="9CD2940A"/>
    <w:lvl w:ilvl="0" w:tplc="D0281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944A49"/>
    <w:multiLevelType w:val="hybridMultilevel"/>
    <w:tmpl w:val="439AF43C"/>
    <w:lvl w:ilvl="0" w:tplc="54162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50585B"/>
    <w:multiLevelType w:val="hybridMultilevel"/>
    <w:tmpl w:val="0464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34B82"/>
    <w:multiLevelType w:val="hybridMultilevel"/>
    <w:tmpl w:val="178E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1302A39"/>
    <w:multiLevelType w:val="hybridMultilevel"/>
    <w:tmpl w:val="F0CA2F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410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85185"/>
    <w:multiLevelType w:val="hybridMultilevel"/>
    <w:tmpl w:val="3C62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3756B"/>
    <w:multiLevelType w:val="hybridMultilevel"/>
    <w:tmpl w:val="46DA64EC"/>
    <w:lvl w:ilvl="0" w:tplc="FF3AE038">
      <w:start w:val="1"/>
      <w:numFmt w:val="decimal"/>
      <w:suff w:val="nothing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D2BF8"/>
    <w:multiLevelType w:val="hybridMultilevel"/>
    <w:tmpl w:val="9E42E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E45130"/>
    <w:multiLevelType w:val="hybridMultilevel"/>
    <w:tmpl w:val="AD7E5E94"/>
    <w:lvl w:ilvl="0" w:tplc="0415000F">
      <w:start w:val="1"/>
      <w:numFmt w:val="decimal"/>
      <w:lvlText w:val="%1."/>
      <w:lvlJc w:val="lef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num w:numId="1" w16cid:durableId="1349409258">
    <w:abstractNumId w:val="10"/>
  </w:num>
  <w:num w:numId="2" w16cid:durableId="1092160494">
    <w:abstractNumId w:val="7"/>
  </w:num>
  <w:num w:numId="3" w16cid:durableId="704720317">
    <w:abstractNumId w:val="9"/>
  </w:num>
  <w:num w:numId="4" w16cid:durableId="544483699">
    <w:abstractNumId w:val="29"/>
  </w:num>
  <w:num w:numId="5" w16cid:durableId="50858482">
    <w:abstractNumId w:val="28"/>
  </w:num>
  <w:num w:numId="6" w16cid:durableId="1633899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717012">
    <w:abstractNumId w:val="18"/>
  </w:num>
  <w:num w:numId="8" w16cid:durableId="69475131">
    <w:abstractNumId w:val="24"/>
  </w:num>
  <w:num w:numId="9" w16cid:durableId="1591154189">
    <w:abstractNumId w:val="13"/>
  </w:num>
  <w:num w:numId="10" w16cid:durableId="883324048">
    <w:abstractNumId w:val="14"/>
  </w:num>
  <w:num w:numId="11" w16cid:durableId="1527215507">
    <w:abstractNumId w:val="36"/>
  </w:num>
  <w:num w:numId="12" w16cid:durableId="2139253009">
    <w:abstractNumId w:val="32"/>
  </w:num>
  <w:num w:numId="13" w16cid:durableId="1079407713">
    <w:abstractNumId w:val="25"/>
  </w:num>
  <w:num w:numId="14" w16cid:durableId="1902010722">
    <w:abstractNumId w:val="27"/>
  </w:num>
  <w:num w:numId="15" w16cid:durableId="1281645437">
    <w:abstractNumId w:val="17"/>
  </w:num>
  <w:num w:numId="16" w16cid:durableId="910117208">
    <w:abstractNumId w:val="26"/>
  </w:num>
  <w:num w:numId="17" w16cid:durableId="13221978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2619781">
    <w:abstractNumId w:val="20"/>
  </w:num>
  <w:num w:numId="19" w16cid:durableId="1330062320">
    <w:abstractNumId w:val="22"/>
  </w:num>
  <w:num w:numId="20" w16cid:durableId="1524440014">
    <w:abstractNumId w:val="35"/>
  </w:num>
  <w:num w:numId="21" w16cid:durableId="2016877098">
    <w:abstractNumId w:val="19"/>
  </w:num>
  <w:num w:numId="22" w16cid:durableId="1692609241">
    <w:abstractNumId w:val="16"/>
  </w:num>
  <w:num w:numId="23" w16cid:durableId="538469057">
    <w:abstractNumId w:val="11"/>
  </w:num>
  <w:num w:numId="24" w16cid:durableId="1781099336">
    <w:abstractNumId w:val="12"/>
  </w:num>
  <w:num w:numId="25" w16cid:durableId="1762526321">
    <w:abstractNumId w:val="31"/>
  </w:num>
  <w:num w:numId="26" w16cid:durableId="579680218">
    <w:abstractNumId w:val="37"/>
  </w:num>
  <w:num w:numId="27" w16cid:durableId="467287380">
    <w:abstractNumId w:val="30"/>
  </w:num>
  <w:num w:numId="28" w16cid:durableId="33241041">
    <w:abstractNumId w:val="23"/>
  </w:num>
  <w:num w:numId="29" w16cid:durableId="784269763">
    <w:abstractNumId w:val="15"/>
  </w:num>
  <w:num w:numId="30" w16cid:durableId="1737584487">
    <w:abstractNumId w:val="8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rska Agnieszka">
    <w15:presenceInfo w15:providerId="AD" w15:userId="S::aorska@gddkia.gov.pl::a9b66fb5-d300-4698-ac24-f455341f0e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607B"/>
    <w:rsid w:val="00006258"/>
    <w:rsid w:val="0001059D"/>
    <w:rsid w:val="000112E1"/>
    <w:rsid w:val="000120B6"/>
    <w:rsid w:val="000130DC"/>
    <w:rsid w:val="00013BB2"/>
    <w:rsid w:val="00015F8E"/>
    <w:rsid w:val="00017DCA"/>
    <w:rsid w:val="00022120"/>
    <w:rsid w:val="0002280E"/>
    <w:rsid w:val="00023367"/>
    <w:rsid w:val="000345D3"/>
    <w:rsid w:val="00034AFB"/>
    <w:rsid w:val="00036B7A"/>
    <w:rsid w:val="00037A17"/>
    <w:rsid w:val="00040AA3"/>
    <w:rsid w:val="00042551"/>
    <w:rsid w:val="00045067"/>
    <w:rsid w:val="00045A54"/>
    <w:rsid w:val="0004600F"/>
    <w:rsid w:val="000461FD"/>
    <w:rsid w:val="0004691D"/>
    <w:rsid w:val="00046CC6"/>
    <w:rsid w:val="00047F3B"/>
    <w:rsid w:val="00050F11"/>
    <w:rsid w:val="00051089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2725"/>
    <w:rsid w:val="00064307"/>
    <w:rsid w:val="00064816"/>
    <w:rsid w:val="0006563B"/>
    <w:rsid w:val="00066113"/>
    <w:rsid w:val="0007302F"/>
    <w:rsid w:val="00075203"/>
    <w:rsid w:val="00076EB0"/>
    <w:rsid w:val="000770D5"/>
    <w:rsid w:val="00077396"/>
    <w:rsid w:val="000800EE"/>
    <w:rsid w:val="00080B24"/>
    <w:rsid w:val="000833B7"/>
    <w:rsid w:val="00083DAF"/>
    <w:rsid w:val="000877B1"/>
    <w:rsid w:val="000877EB"/>
    <w:rsid w:val="00093699"/>
    <w:rsid w:val="0009466C"/>
    <w:rsid w:val="00094748"/>
    <w:rsid w:val="00095A35"/>
    <w:rsid w:val="0009600E"/>
    <w:rsid w:val="00097A65"/>
    <w:rsid w:val="000A1C6F"/>
    <w:rsid w:val="000A38CC"/>
    <w:rsid w:val="000B1F2F"/>
    <w:rsid w:val="000B2933"/>
    <w:rsid w:val="000B3D7D"/>
    <w:rsid w:val="000B4950"/>
    <w:rsid w:val="000B4B80"/>
    <w:rsid w:val="000B4D23"/>
    <w:rsid w:val="000B5291"/>
    <w:rsid w:val="000B5EAC"/>
    <w:rsid w:val="000B5FE5"/>
    <w:rsid w:val="000B79E9"/>
    <w:rsid w:val="000B7CCC"/>
    <w:rsid w:val="000C06D1"/>
    <w:rsid w:val="000C133A"/>
    <w:rsid w:val="000C2C0B"/>
    <w:rsid w:val="000C661B"/>
    <w:rsid w:val="000D00A3"/>
    <w:rsid w:val="000D21DC"/>
    <w:rsid w:val="000D35E3"/>
    <w:rsid w:val="000D5A38"/>
    <w:rsid w:val="000D5D41"/>
    <w:rsid w:val="000E3410"/>
    <w:rsid w:val="000E3B4B"/>
    <w:rsid w:val="000E74A1"/>
    <w:rsid w:val="000E7A1B"/>
    <w:rsid w:val="000F0055"/>
    <w:rsid w:val="000F03AC"/>
    <w:rsid w:val="000F252E"/>
    <w:rsid w:val="000F2A55"/>
    <w:rsid w:val="000F2C15"/>
    <w:rsid w:val="000F3E9C"/>
    <w:rsid w:val="000F7235"/>
    <w:rsid w:val="000F7ECD"/>
    <w:rsid w:val="00101C31"/>
    <w:rsid w:val="001039C5"/>
    <w:rsid w:val="00103C64"/>
    <w:rsid w:val="00104308"/>
    <w:rsid w:val="00110F3A"/>
    <w:rsid w:val="0011488E"/>
    <w:rsid w:val="001178AC"/>
    <w:rsid w:val="00120143"/>
    <w:rsid w:val="00120421"/>
    <w:rsid w:val="00123E80"/>
    <w:rsid w:val="00123EFA"/>
    <w:rsid w:val="0012458E"/>
    <w:rsid w:val="00125E66"/>
    <w:rsid w:val="001301C0"/>
    <w:rsid w:val="00130895"/>
    <w:rsid w:val="00132E33"/>
    <w:rsid w:val="001339F3"/>
    <w:rsid w:val="00133E21"/>
    <w:rsid w:val="001343C3"/>
    <w:rsid w:val="00137514"/>
    <w:rsid w:val="00137CD3"/>
    <w:rsid w:val="00142D5B"/>
    <w:rsid w:val="00143462"/>
    <w:rsid w:val="00143D53"/>
    <w:rsid w:val="00143EA7"/>
    <w:rsid w:val="0014519D"/>
    <w:rsid w:val="00152FFA"/>
    <w:rsid w:val="00153E2E"/>
    <w:rsid w:val="0015479A"/>
    <w:rsid w:val="001552E1"/>
    <w:rsid w:val="00156C59"/>
    <w:rsid w:val="0016026F"/>
    <w:rsid w:val="001607BE"/>
    <w:rsid w:val="001608E2"/>
    <w:rsid w:val="0016391A"/>
    <w:rsid w:val="00166079"/>
    <w:rsid w:val="001660E5"/>
    <w:rsid w:val="001669C6"/>
    <w:rsid w:val="00167243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2545"/>
    <w:rsid w:val="00184EB8"/>
    <w:rsid w:val="00191757"/>
    <w:rsid w:val="00191799"/>
    <w:rsid w:val="00195039"/>
    <w:rsid w:val="001951D3"/>
    <w:rsid w:val="00196085"/>
    <w:rsid w:val="00197276"/>
    <w:rsid w:val="001A0633"/>
    <w:rsid w:val="001A2819"/>
    <w:rsid w:val="001A2BAC"/>
    <w:rsid w:val="001A399E"/>
    <w:rsid w:val="001A448F"/>
    <w:rsid w:val="001A5B07"/>
    <w:rsid w:val="001A645D"/>
    <w:rsid w:val="001B4709"/>
    <w:rsid w:val="001B5318"/>
    <w:rsid w:val="001B635F"/>
    <w:rsid w:val="001B6937"/>
    <w:rsid w:val="001C07BC"/>
    <w:rsid w:val="001C1195"/>
    <w:rsid w:val="001C11CF"/>
    <w:rsid w:val="001C11F8"/>
    <w:rsid w:val="001C2925"/>
    <w:rsid w:val="001C4111"/>
    <w:rsid w:val="001C43BC"/>
    <w:rsid w:val="001C502C"/>
    <w:rsid w:val="001C785B"/>
    <w:rsid w:val="001D25F5"/>
    <w:rsid w:val="001D5B3E"/>
    <w:rsid w:val="001D66B8"/>
    <w:rsid w:val="001E004D"/>
    <w:rsid w:val="001E6A4B"/>
    <w:rsid w:val="001E74AB"/>
    <w:rsid w:val="001E76B2"/>
    <w:rsid w:val="001F077C"/>
    <w:rsid w:val="001F24B3"/>
    <w:rsid w:val="001F4B95"/>
    <w:rsid w:val="001F4F14"/>
    <w:rsid w:val="001F5498"/>
    <w:rsid w:val="001F56F8"/>
    <w:rsid w:val="001F782E"/>
    <w:rsid w:val="0020239E"/>
    <w:rsid w:val="00202CA3"/>
    <w:rsid w:val="00204279"/>
    <w:rsid w:val="00212237"/>
    <w:rsid w:val="00212DA9"/>
    <w:rsid w:val="002132E3"/>
    <w:rsid w:val="00213FB2"/>
    <w:rsid w:val="002140FF"/>
    <w:rsid w:val="00214FC7"/>
    <w:rsid w:val="00215BC1"/>
    <w:rsid w:val="00217115"/>
    <w:rsid w:val="002224FB"/>
    <w:rsid w:val="002238FA"/>
    <w:rsid w:val="00223EC5"/>
    <w:rsid w:val="0022678B"/>
    <w:rsid w:val="00226F7C"/>
    <w:rsid w:val="0022710D"/>
    <w:rsid w:val="00227270"/>
    <w:rsid w:val="00233215"/>
    <w:rsid w:val="00233330"/>
    <w:rsid w:val="002340DE"/>
    <w:rsid w:val="00234FA0"/>
    <w:rsid w:val="00235103"/>
    <w:rsid w:val="002353EB"/>
    <w:rsid w:val="002363FD"/>
    <w:rsid w:val="00237FB9"/>
    <w:rsid w:val="002402E9"/>
    <w:rsid w:val="00240500"/>
    <w:rsid w:val="00241992"/>
    <w:rsid w:val="002422A5"/>
    <w:rsid w:val="002451C4"/>
    <w:rsid w:val="002500E8"/>
    <w:rsid w:val="00251C28"/>
    <w:rsid w:val="00252B57"/>
    <w:rsid w:val="00253277"/>
    <w:rsid w:val="00260AFA"/>
    <w:rsid w:val="00263435"/>
    <w:rsid w:val="00263A8D"/>
    <w:rsid w:val="00263F45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196C"/>
    <w:rsid w:val="00286781"/>
    <w:rsid w:val="00286C41"/>
    <w:rsid w:val="0029003E"/>
    <w:rsid w:val="002905FB"/>
    <w:rsid w:val="0029172E"/>
    <w:rsid w:val="00292988"/>
    <w:rsid w:val="00293F81"/>
    <w:rsid w:val="00294957"/>
    <w:rsid w:val="002954AB"/>
    <w:rsid w:val="002A0445"/>
    <w:rsid w:val="002A1379"/>
    <w:rsid w:val="002A2491"/>
    <w:rsid w:val="002A4C71"/>
    <w:rsid w:val="002B1A97"/>
    <w:rsid w:val="002B23CB"/>
    <w:rsid w:val="002B726D"/>
    <w:rsid w:val="002C143B"/>
    <w:rsid w:val="002C5D80"/>
    <w:rsid w:val="002C6B7F"/>
    <w:rsid w:val="002C74D5"/>
    <w:rsid w:val="002D2769"/>
    <w:rsid w:val="002E0199"/>
    <w:rsid w:val="002E1693"/>
    <w:rsid w:val="002E37D2"/>
    <w:rsid w:val="002F0415"/>
    <w:rsid w:val="002F1455"/>
    <w:rsid w:val="002F1D58"/>
    <w:rsid w:val="002F24A1"/>
    <w:rsid w:val="002F2AEA"/>
    <w:rsid w:val="002F60EC"/>
    <w:rsid w:val="002F7177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A8C"/>
    <w:rsid w:val="00317D83"/>
    <w:rsid w:val="00320511"/>
    <w:rsid w:val="00320C44"/>
    <w:rsid w:val="00323D59"/>
    <w:rsid w:val="00324E58"/>
    <w:rsid w:val="00326528"/>
    <w:rsid w:val="00326555"/>
    <w:rsid w:val="00326C7D"/>
    <w:rsid w:val="00327D6F"/>
    <w:rsid w:val="00330570"/>
    <w:rsid w:val="00331086"/>
    <w:rsid w:val="00331653"/>
    <w:rsid w:val="003350E5"/>
    <w:rsid w:val="003366D6"/>
    <w:rsid w:val="00337800"/>
    <w:rsid w:val="00340EE3"/>
    <w:rsid w:val="00341ADD"/>
    <w:rsid w:val="003461A9"/>
    <w:rsid w:val="00347144"/>
    <w:rsid w:val="003471AA"/>
    <w:rsid w:val="003510E8"/>
    <w:rsid w:val="00351680"/>
    <w:rsid w:val="003518B9"/>
    <w:rsid w:val="00351CE2"/>
    <w:rsid w:val="00353059"/>
    <w:rsid w:val="003534D3"/>
    <w:rsid w:val="00354344"/>
    <w:rsid w:val="00355FAC"/>
    <w:rsid w:val="00356F21"/>
    <w:rsid w:val="003617E1"/>
    <w:rsid w:val="003647FA"/>
    <w:rsid w:val="00365AA8"/>
    <w:rsid w:val="003667BA"/>
    <w:rsid w:val="003700AE"/>
    <w:rsid w:val="003702A9"/>
    <w:rsid w:val="00371522"/>
    <w:rsid w:val="003721D6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6BA8"/>
    <w:rsid w:val="00386EE1"/>
    <w:rsid w:val="003901C1"/>
    <w:rsid w:val="0039169E"/>
    <w:rsid w:val="00392619"/>
    <w:rsid w:val="003933C3"/>
    <w:rsid w:val="00393ACF"/>
    <w:rsid w:val="00393E7F"/>
    <w:rsid w:val="00393FDE"/>
    <w:rsid w:val="00395613"/>
    <w:rsid w:val="00395ECA"/>
    <w:rsid w:val="003A0164"/>
    <w:rsid w:val="003A112C"/>
    <w:rsid w:val="003A2D71"/>
    <w:rsid w:val="003A302F"/>
    <w:rsid w:val="003A3E80"/>
    <w:rsid w:val="003A44F5"/>
    <w:rsid w:val="003A471C"/>
    <w:rsid w:val="003A4AB7"/>
    <w:rsid w:val="003A5689"/>
    <w:rsid w:val="003A6CB9"/>
    <w:rsid w:val="003B046D"/>
    <w:rsid w:val="003B21AF"/>
    <w:rsid w:val="003B2354"/>
    <w:rsid w:val="003B2F2A"/>
    <w:rsid w:val="003B3381"/>
    <w:rsid w:val="003B7AA8"/>
    <w:rsid w:val="003C0645"/>
    <w:rsid w:val="003C2E46"/>
    <w:rsid w:val="003C4B18"/>
    <w:rsid w:val="003D032F"/>
    <w:rsid w:val="003D040C"/>
    <w:rsid w:val="003D57DF"/>
    <w:rsid w:val="003D65D1"/>
    <w:rsid w:val="003D65D7"/>
    <w:rsid w:val="003D793D"/>
    <w:rsid w:val="003E5100"/>
    <w:rsid w:val="003E537A"/>
    <w:rsid w:val="003F0308"/>
    <w:rsid w:val="003F0B55"/>
    <w:rsid w:val="003F18F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3672"/>
    <w:rsid w:val="0040467F"/>
    <w:rsid w:val="00404DE4"/>
    <w:rsid w:val="00405398"/>
    <w:rsid w:val="0040618C"/>
    <w:rsid w:val="0040623F"/>
    <w:rsid w:val="004063CF"/>
    <w:rsid w:val="0040723B"/>
    <w:rsid w:val="004072FB"/>
    <w:rsid w:val="00410B48"/>
    <w:rsid w:val="00411EE4"/>
    <w:rsid w:val="00411FF6"/>
    <w:rsid w:val="00413F64"/>
    <w:rsid w:val="004152C3"/>
    <w:rsid w:val="0041539A"/>
    <w:rsid w:val="00420555"/>
    <w:rsid w:val="004227BF"/>
    <w:rsid w:val="004247B6"/>
    <w:rsid w:val="00426451"/>
    <w:rsid w:val="00426814"/>
    <w:rsid w:val="00427260"/>
    <w:rsid w:val="00427ED2"/>
    <w:rsid w:val="00430102"/>
    <w:rsid w:val="00430717"/>
    <w:rsid w:val="00431213"/>
    <w:rsid w:val="004314DC"/>
    <w:rsid w:val="00434D06"/>
    <w:rsid w:val="00436CDB"/>
    <w:rsid w:val="004379A6"/>
    <w:rsid w:val="00440870"/>
    <w:rsid w:val="004427E9"/>
    <w:rsid w:val="00443ABE"/>
    <w:rsid w:val="0044522E"/>
    <w:rsid w:val="0044635E"/>
    <w:rsid w:val="004528DE"/>
    <w:rsid w:val="0045294E"/>
    <w:rsid w:val="00452FD0"/>
    <w:rsid w:val="00453CE9"/>
    <w:rsid w:val="00456432"/>
    <w:rsid w:val="00460D92"/>
    <w:rsid w:val="00461CAD"/>
    <w:rsid w:val="00461ED1"/>
    <w:rsid w:val="00462B69"/>
    <w:rsid w:val="004631F9"/>
    <w:rsid w:val="0046350B"/>
    <w:rsid w:val="00465E34"/>
    <w:rsid w:val="00466252"/>
    <w:rsid w:val="004676E0"/>
    <w:rsid w:val="00467F5F"/>
    <w:rsid w:val="004707FE"/>
    <w:rsid w:val="004718D9"/>
    <w:rsid w:val="004722C2"/>
    <w:rsid w:val="00473708"/>
    <w:rsid w:val="00475FEF"/>
    <w:rsid w:val="00477606"/>
    <w:rsid w:val="00477916"/>
    <w:rsid w:val="00482DF4"/>
    <w:rsid w:val="00483552"/>
    <w:rsid w:val="00485572"/>
    <w:rsid w:val="00485C6E"/>
    <w:rsid w:val="004952C4"/>
    <w:rsid w:val="00495A30"/>
    <w:rsid w:val="004972F6"/>
    <w:rsid w:val="004A13F6"/>
    <w:rsid w:val="004A353C"/>
    <w:rsid w:val="004A5EE4"/>
    <w:rsid w:val="004A6F60"/>
    <w:rsid w:val="004A7680"/>
    <w:rsid w:val="004A7F65"/>
    <w:rsid w:val="004B08C4"/>
    <w:rsid w:val="004B0A3A"/>
    <w:rsid w:val="004B3B58"/>
    <w:rsid w:val="004B57EC"/>
    <w:rsid w:val="004B7053"/>
    <w:rsid w:val="004C2300"/>
    <w:rsid w:val="004C3285"/>
    <w:rsid w:val="004C4792"/>
    <w:rsid w:val="004D062A"/>
    <w:rsid w:val="004D07E1"/>
    <w:rsid w:val="004D0827"/>
    <w:rsid w:val="004D1BAE"/>
    <w:rsid w:val="004D2C75"/>
    <w:rsid w:val="004D3FD6"/>
    <w:rsid w:val="004D44EC"/>
    <w:rsid w:val="004D50CB"/>
    <w:rsid w:val="004E030C"/>
    <w:rsid w:val="004E3DF0"/>
    <w:rsid w:val="004E44FA"/>
    <w:rsid w:val="004E47C6"/>
    <w:rsid w:val="004E548A"/>
    <w:rsid w:val="004E5AE5"/>
    <w:rsid w:val="004E6325"/>
    <w:rsid w:val="004E6B96"/>
    <w:rsid w:val="004F0621"/>
    <w:rsid w:val="004F0D17"/>
    <w:rsid w:val="004F47E3"/>
    <w:rsid w:val="004F5DB6"/>
    <w:rsid w:val="004F7FC8"/>
    <w:rsid w:val="0050067C"/>
    <w:rsid w:val="00501455"/>
    <w:rsid w:val="00503B5C"/>
    <w:rsid w:val="005059C7"/>
    <w:rsid w:val="005102F7"/>
    <w:rsid w:val="00511C64"/>
    <w:rsid w:val="00512313"/>
    <w:rsid w:val="0051313E"/>
    <w:rsid w:val="00515C47"/>
    <w:rsid w:val="00521514"/>
    <w:rsid w:val="00521999"/>
    <w:rsid w:val="00522C7F"/>
    <w:rsid w:val="005235EB"/>
    <w:rsid w:val="00523A27"/>
    <w:rsid w:val="00523CF9"/>
    <w:rsid w:val="00524DF3"/>
    <w:rsid w:val="00525528"/>
    <w:rsid w:val="00526E96"/>
    <w:rsid w:val="00527269"/>
    <w:rsid w:val="0052752A"/>
    <w:rsid w:val="00530F00"/>
    <w:rsid w:val="00532DA5"/>
    <w:rsid w:val="00533CD2"/>
    <w:rsid w:val="00533D33"/>
    <w:rsid w:val="00533F4D"/>
    <w:rsid w:val="0053419E"/>
    <w:rsid w:val="00534692"/>
    <w:rsid w:val="005368F9"/>
    <w:rsid w:val="00536E5C"/>
    <w:rsid w:val="0053747B"/>
    <w:rsid w:val="005401E1"/>
    <w:rsid w:val="00541259"/>
    <w:rsid w:val="005425B4"/>
    <w:rsid w:val="0054395B"/>
    <w:rsid w:val="00544BBC"/>
    <w:rsid w:val="00545DA7"/>
    <w:rsid w:val="00546212"/>
    <w:rsid w:val="005509A7"/>
    <w:rsid w:val="00551773"/>
    <w:rsid w:val="00555BAA"/>
    <w:rsid w:val="005567B0"/>
    <w:rsid w:val="00556D14"/>
    <w:rsid w:val="00561A25"/>
    <w:rsid w:val="00563087"/>
    <w:rsid w:val="00563F29"/>
    <w:rsid w:val="00564888"/>
    <w:rsid w:val="00564CF4"/>
    <w:rsid w:val="00567D9C"/>
    <w:rsid w:val="00572C8E"/>
    <w:rsid w:val="00573A03"/>
    <w:rsid w:val="00576887"/>
    <w:rsid w:val="00577719"/>
    <w:rsid w:val="0058107C"/>
    <w:rsid w:val="00581DEC"/>
    <w:rsid w:val="00582E62"/>
    <w:rsid w:val="00583600"/>
    <w:rsid w:val="00586B3D"/>
    <w:rsid w:val="00586EB9"/>
    <w:rsid w:val="0059177A"/>
    <w:rsid w:val="005920F3"/>
    <w:rsid w:val="005933C8"/>
    <w:rsid w:val="005A1391"/>
    <w:rsid w:val="005A2185"/>
    <w:rsid w:val="005A2861"/>
    <w:rsid w:val="005A2944"/>
    <w:rsid w:val="005A2CB8"/>
    <w:rsid w:val="005A38E7"/>
    <w:rsid w:val="005A3BB3"/>
    <w:rsid w:val="005A78A4"/>
    <w:rsid w:val="005A7E16"/>
    <w:rsid w:val="005B14C5"/>
    <w:rsid w:val="005B25E9"/>
    <w:rsid w:val="005B267E"/>
    <w:rsid w:val="005B2FBF"/>
    <w:rsid w:val="005B59FE"/>
    <w:rsid w:val="005B78EC"/>
    <w:rsid w:val="005C1B60"/>
    <w:rsid w:val="005C1C37"/>
    <w:rsid w:val="005C366A"/>
    <w:rsid w:val="005C37F7"/>
    <w:rsid w:val="005C444F"/>
    <w:rsid w:val="005C4B45"/>
    <w:rsid w:val="005C4BE7"/>
    <w:rsid w:val="005C67F5"/>
    <w:rsid w:val="005C7569"/>
    <w:rsid w:val="005C7882"/>
    <w:rsid w:val="005D062A"/>
    <w:rsid w:val="005D0913"/>
    <w:rsid w:val="005D169F"/>
    <w:rsid w:val="005D198D"/>
    <w:rsid w:val="005D2847"/>
    <w:rsid w:val="005D29FF"/>
    <w:rsid w:val="005D3159"/>
    <w:rsid w:val="005D5A45"/>
    <w:rsid w:val="005D6BB9"/>
    <w:rsid w:val="005E07F9"/>
    <w:rsid w:val="005E2202"/>
    <w:rsid w:val="005E2D94"/>
    <w:rsid w:val="005E3FB2"/>
    <w:rsid w:val="005E45D0"/>
    <w:rsid w:val="005E692C"/>
    <w:rsid w:val="005E6D74"/>
    <w:rsid w:val="005F072F"/>
    <w:rsid w:val="005F0B26"/>
    <w:rsid w:val="005F207C"/>
    <w:rsid w:val="005F6687"/>
    <w:rsid w:val="005F71AA"/>
    <w:rsid w:val="005F7B23"/>
    <w:rsid w:val="006002E8"/>
    <w:rsid w:val="00600CFD"/>
    <w:rsid w:val="006011A7"/>
    <w:rsid w:val="0060314B"/>
    <w:rsid w:val="00612A74"/>
    <w:rsid w:val="006163CB"/>
    <w:rsid w:val="00617D73"/>
    <w:rsid w:val="00620FF1"/>
    <w:rsid w:val="00623D97"/>
    <w:rsid w:val="00623DC2"/>
    <w:rsid w:val="00624265"/>
    <w:rsid w:val="00630183"/>
    <w:rsid w:val="00632074"/>
    <w:rsid w:val="00633DCF"/>
    <w:rsid w:val="00635A1A"/>
    <w:rsid w:val="00636BF9"/>
    <w:rsid w:val="006371B3"/>
    <w:rsid w:val="006375F7"/>
    <w:rsid w:val="006411F6"/>
    <w:rsid w:val="00644123"/>
    <w:rsid w:val="006457CA"/>
    <w:rsid w:val="00646221"/>
    <w:rsid w:val="00647493"/>
    <w:rsid w:val="006514B8"/>
    <w:rsid w:val="00653337"/>
    <w:rsid w:val="006544D2"/>
    <w:rsid w:val="006551BD"/>
    <w:rsid w:val="0065557A"/>
    <w:rsid w:val="006569CE"/>
    <w:rsid w:val="006579E8"/>
    <w:rsid w:val="00657A7E"/>
    <w:rsid w:val="00660042"/>
    <w:rsid w:val="0066060C"/>
    <w:rsid w:val="00662ADF"/>
    <w:rsid w:val="00662F67"/>
    <w:rsid w:val="00663514"/>
    <w:rsid w:val="0066446A"/>
    <w:rsid w:val="0066526A"/>
    <w:rsid w:val="00665C5D"/>
    <w:rsid w:val="00665DBC"/>
    <w:rsid w:val="00665EC1"/>
    <w:rsid w:val="00666A6A"/>
    <w:rsid w:val="00671A3A"/>
    <w:rsid w:val="00672BB3"/>
    <w:rsid w:val="006802F7"/>
    <w:rsid w:val="0068045A"/>
    <w:rsid w:val="00681718"/>
    <w:rsid w:val="00682147"/>
    <w:rsid w:val="006832A7"/>
    <w:rsid w:val="00683D89"/>
    <w:rsid w:val="00685419"/>
    <w:rsid w:val="00685F17"/>
    <w:rsid w:val="006876AD"/>
    <w:rsid w:val="00690E63"/>
    <w:rsid w:val="006922DD"/>
    <w:rsid w:val="00692BA8"/>
    <w:rsid w:val="00693245"/>
    <w:rsid w:val="00696A52"/>
    <w:rsid w:val="00696AB9"/>
    <w:rsid w:val="00696D5D"/>
    <w:rsid w:val="00697E77"/>
    <w:rsid w:val="006A0DBA"/>
    <w:rsid w:val="006A2E84"/>
    <w:rsid w:val="006A407B"/>
    <w:rsid w:val="006A7820"/>
    <w:rsid w:val="006A7FE3"/>
    <w:rsid w:val="006B0E31"/>
    <w:rsid w:val="006B300A"/>
    <w:rsid w:val="006B4CD3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D15C7"/>
    <w:rsid w:val="006D2287"/>
    <w:rsid w:val="006D3602"/>
    <w:rsid w:val="006D3D80"/>
    <w:rsid w:val="006D596D"/>
    <w:rsid w:val="006D6DE9"/>
    <w:rsid w:val="006D729E"/>
    <w:rsid w:val="006E0010"/>
    <w:rsid w:val="006E09C8"/>
    <w:rsid w:val="006E0A92"/>
    <w:rsid w:val="006E458C"/>
    <w:rsid w:val="006E49AB"/>
    <w:rsid w:val="006E49CC"/>
    <w:rsid w:val="006E5CE9"/>
    <w:rsid w:val="006E7D58"/>
    <w:rsid w:val="006F066F"/>
    <w:rsid w:val="006F3984"/>
    <w:rsid w:val="006F505D"/>
    <w:rsid w:val="006F51C3"/>
    <w:rsid w:val="006F5E70"/>
    <w:rsid w:val="006F6E18"/>
    <w:rsid w:val="006F740A"/>
    <w:rsid w:val="006F7523"/>
    <w:rsid w:val="00700F65"/>
    <w:rsid w:val="00701C8E"/>
    <w:rsid w:val="007030D3"/>
    <w:rsid w:val="00705E82"/>
    <w:rsid w:val="00706F14"/>
    <w:rsid w:val="00707660"/>
    <w:rsid w:val="00707817"/>
    <w:rsid w:val="00707BA1"/>
    <w:rsid w:val="00713232"/>
    <w:rsid w:val="00714ABE"/>
    <w:rsid w:val="00716CA5"/>
    <w:rsid w:val="00717F46"/>
    <w:rsid w:val="0072103D"/>
    <w:rsid w:val="007213E2"/>
    <w:rsid w:val="0072187C"/>
    <w:rsid w:val="00721B1D"/>
    <w:rsid w:val="007227C9"/>
    <w:rsid w:val="007241B1"/>
    <w:rsid w:val="00727B08"/>
    <w:rsid w:val="0073077E"/>
    <w:rsid w:val="0073196F"/>
    <w:rsid w:val="00732DA0"/>
    <w:rsid w:val="00732ECA"/>
    <w:rsid w:val="00733520"/>
    <w:rsid w:val="00733D61"/>
    <w:rsid w:val="00734661"/>
    <w:rsid w:val="00737156"/>
    <w:rsid w:val="007376C7"/>
    <w:rsid w:val="007420E4"/>
    <w:rsid w:val="00742C6A"/>
    <w:rsid w:val="00742FC6"/>
    <w:rsid w:val="00743270"/>
    <w:rsid w:val="00745C2D"/>
    <w:rsid w:val="00750641"/>
    <w:rsid w:val="00750E5E"/>
    <w:rsid w:val="00751E45"/>
    <w:rsid w:val="0075203C"/>
    <w:rsid w:val="0075282F"/>
    <w:rsid w:val="00753D08"/>
    <w:rsid w:val="00754A6F"/>
    <w:rsid w:val="00756FDE"/>
    <w:rsid w:val="00760907"/>
    <w:rsid w:val="0076103E"/>
    <w:rsid w:val="00761F86"/>
    <w:rsid w:val="007630BD"/>
    <w:rsid w:val="0076798A"/>
    <w:rsid w:val="00770DB2"/>
    <w:rsid w:val="007716C0"/>
    <w:rsid w:val="007719A7"/>
    <w:rsid w:val="00773477"/>
    <w:rsid w:val="00774A0D"/>
    <w:rsid w:val="0077554F"/>
    <w:rsid w:val="007766C6"/>
    <w:rsid w:val="00776AE5"/>
    <w:rsid w:val="007776DF"/>
    <w:rsid w:val="007804A7"/>
    <w:rsid w:val="00781248"/>
    <w:rsid w:val="0078475F"/>
    <w:rsid w:val="007861AA"/>
    <w:rsid w:val="00786BAE"/>
    <w:rsid w:val="00787721"/>
    <w:rsid w:val="00790070"/>
    <w:rsid w:val="00791204"/>
    <w:rsid w:val="007915D4"/>
    <w:rsid w:val="00792396"/>
    <w:rsid w:val="00793E7A"/>
    <w:rsid w:val="007941AA"/>
    <w:rsid w:val="007942A8"/>
    <w:rsid w:val="00795A57"/>
    <w:rsid w:val="00796166"/>
    <w:rsid w:val="007A424D"/>
    <w:rsid w:val="007A52FA"/>
    <w:rsid w:val="007A5CE4"/>
    <w:rsid w:val="007B14D6"/>
    <w:rsid w:val="007B1A38"/>
    <w:rsid w:val="007B21AC"/>
    <w:rsid w:val="007B2DC8"/>
    <w:rsid w:val="007B6AEC"/>
    <w:rsid w:val="007B7CD0"/>
    <w:rsid w:val="007C2DA4"/>
    <w:rsid w:val="007C314E"/>
    <w:rsid w:val="007C75E0"/>
    <w:rsid w:val="007C7810"/>
    <w:rsid w:val="007D543B"/>
    <w:rsid w:val="007D6C64"/>
    <w:rsid w:val="007D7338"/>
    <w:rsid w:val="007D7A16"/>
    <w:rsid w:val="007D7C8E"/>
    <w:rsid w:val="007D7E2C"/>
    <w:rsid w:val="007E03FB"/>
    <w:rsid w:val="007E16F7"/>
    <w:rsid w:val="007E226B"/>
    <w:rsid w:val="007E25EA"/>
    <w:rsid w:val="007E2EDE"/>
    <w:rsid w:val="007E2F04"/>
    <w:rsid w:val="007E6445"/>
    <w:rsid w:val="007E7588"/>
    <w:rsid w:val="007E7CDC"/>
    <w:rsid w:val="007F08BA"/>
    <w:rsid w:val="007F1217"/>
    <w:rsid w:val="007F17F1"/>
    <w:rsid w:val="007F192A"/>
    <w:rsid w:val="007F1BC6"/>
    <w:rsid w:val="007F28FD"/>
    <w:rsid w:val="007F3A57"/>
    <w:rsid w:val="00800EB8"/>
    <w:rsid w:val="00801F3D"/>
    <w:rsid w:val="00802754"/>
    <w:rsid w:val="00802836"/>
    <w:rsid w:val="008034A6"/>
    <w:rsid w:val="00803D06"/>
    <w:rsid w:val="008043E3"/>
    <w:rsid w:val="0080609A"/>
    <w:rsid w:val="0080660D"/>
    <w:rsid w:val="00806838"/>
    <w:rsid w:val="008102C4"/>
    <w:rsid w:val="00814155"/>
    <w:rsid w:val="008156D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F9"/>
    <w:rsid w:val="00830BDD"/>
    <w:rsid w:val="00831669"/>
    <w:rsid w:val="0083322F"/>
    <w:rsid w:val="008339F9"/>
    <w:rsid w:val="00835CEA"/>
    <w:rsid w:val="00836339"/>
    <w:rsid w:val="00846018"/>
    <w:rsid w:val="00847CE5"/>
    <w:rsid w:val="008513E9"/>
    <w:rsid w:val="0085192B"/>
    <w:rsid w:val="00851AEC"/>
    <w:rsid w:val="00852C79"/>
    <w:rsid w:val="00854FF6"/>
    <w:rsid w:val="008558B4"/>
    <w:rsid w:val="00855E3F"/>
    <w:rsid w:val="00857327"/>
    <w:rsid w:val="0086255E"/>
    <w:rsid w:val="00862B14"/>
    <w:rsid w:val="00866595"/>
    <w:rsid w:val="00866B9A"/>
    <w:rsid w:val="00870D33"/>
    <w:rsid w:val="00872C94"/>
    <w:rsid w:val="00873EE2"/>
    <w:rsid w:val="008750E5"/>
    <w:rsid w:val="0088052C"/>
    <w:rsid w:val="008822C2"/>
    <w:rsid w:val="008849CB"/>
    <w:rsid w:val="00884CF9"/>
    <w:rsid w:val="00887E3F"/>
    <w:rsid w:val="00890D6E"/>
    <w:rsid w:val="00892270"/>
    <w:rsid w:val="00892CFF"/>
    <w:rsid w:val="0089342A"/>
    <w:rsid w:val="008951F2"/>
    <w:rsid w:val="0089536E"/>
    <w:rsid w:val="00896206"/>
    <w:rsid w:val="00896D33"/>
    <w:rsid w:val="00896E85"/>
    <w:rsid w:val="008A00A0"/>
    <w:rsid w:val="008A061F"/>
    <w:rsid w:val="008A22E9"/>
    <w:rsid w:val="008A303C"/>
    <w:rsid w:val="008A30F1"/>
    <w:rsid w:val="008A4BFA"/>
    <w:rsid w:val="008A5227"/>
    <w:rsid w:val="008A5BB3"/>
    <w:rsid w:val="008A69A5"/>
    <w:rsid w:val="008A6B81"/>
    <w:rsid w:val="008A6B89"/>
    <w:rsid w:val="008A6D1B"/>
    <w:rsid w:val="008B049B"/>
    <w:rsid w:val="008B2F9C"/>
    <w:rsid w:val="008B3103"/>
    <w:rsid w:val="008C00C8"/>
    <w:rsid w:val="008C37CA"/>
    <w:rsid w:val="008C65C3"/>
    <w:rsid w:val="008C7005"/>
    <w:rsid w:val="008C74E9"/>
    <w:rsid w:val="008D03E1"/>
    <w:rsid w:val="008D066C"/>
    <w:rsid w:val="008D21E2"/>
    <w:rsid w:val="008D2903"/>
    <w:rsid w:val="008D690E"/>
    <w:rsid w:val="008D6FE0"/>
    <w:rsid w:val="008D6FFF"/>
    <w:rsid w:val="008D7713"/>
    <w:rsid w:val="008E0178"/>
    <w:rsid w:val="008E0366"/>
    <w:rsid w:val="008E2998"/>
    <w:rsid w:val="008E5485"/>
    <w:rsid w:val="008E74BE"/>
    <w:rsid w:val="008F003F"/>
    <w:rsid w:val="008F14F5"/>
    <w:rsid w:val="008F2247"/>
    <w:rsid w:val="008F3385"/>
    <w:rsid w:val="008F50E2"/>
    <w:rsid w:val="008F5EF0"/>
    <w:rsid w:val="008F678F"/>
    <w:rsid w:val="008F6EEE"/>
    <w:rsid w:val="00900050"/>
    <w:rsid w:val="009029AC"/>
    <w:rsid w:val="00902A6E"/>
    <w:rsid w:val="00904ACA"/>
    <w:rsid w:val="00907F8B"/>
    <w:rsid w:val="00911A1E"/>
    <w:rsid w:val="00912F01"/>
    <w:rsid w:val="00913112"/>
    <w:rsid w:val="009139AD"/>
    <w:rsid w:val="00913FB9"/>
    <w:rsid w:val="00914095"/>
    <w:rsid w:val="00920174"/>
    <w:rsid w:val="00922482"/>
    <w:rsid w:val="009251D0"/>
    <w:rsid w:val="00925DF9"/>
    <w:rsid w:val="009270D1"/>
    <w:rsid w:val="00927432"/>
    <w:rsid w:val="009314CE"/>
    <w:rsid w:val="0093162B"/>
    <w:rsid w:val="0093257B"/>
    <w:rsid w:val="0093409B"/>
    <w:rsid w:val="00935996"/>
    <w:rsid w:val="00937969"/>
    <w:rsid w:val="009413B6"/>
    <w:rsid w:val="009431B5"/>
    <w:rsid w:val="009455F8"/>
    <w:rsid w:val="0094603D"/>
    <w:rsid w:val="00950D58"/>
    <w:rsid w:val="0095181A"/>
    <w:rsid w:val="009561C5"/>
    <w:rsid w:val="00956B33"/>
    <w:rsid w:val="009576C7"/>
    <w:rsid w:val="00957A08"/>
    <w:rsid w:val="00961E87"/>
    <w:rsid w:val="00961E9E"/>
    <w:rsid w:val="00963802"/>
    <w:rsid w:val="00963E37"/>
    <w:rsid w:val="0096757C"/>
    <w:rsid w:val="00970EBB"/>
    <w:rsid w:val="00972CDB"/>
    <w:rsid w:val="00977978"/>
    <w:rsid w:val="009806C3"/>
    <w:rsid w:val="00980AE7"/>
    <w:rsid w:val="00981619"/>
    <w:rsid w:val="009845D0"/>
    <w:rsid w:val="009847C8"/>
    <w:rsid w:val="00984864"/>
    <w:rsid w:val="0098618F"/>
    <w:rsid w:val="009864C2"/>
    <w:rsid w:val="00986B17"/>
    <w:rsid w:val="009879B0"/>
    <w:rsid w:val="00990F44"/>
    <w:rsid w:val="009912C5"/>
    <w:rsid w:val="009925F7"/>
    <w:rsid w:val="00992B83"/>
    <w:rsid w:val="00992F50"/>
    <w:rsid w:val="009932D4"/>
    <w:rsid w:val="009960A5"/>
    <w:rsid w:val="009A08BB"/>
    <w:rsid w:val="009A153A"/>
    <w:rsid w:val="009A1B00"/>
    <w:rsid w:val="009A31C5"/>
    <w:rsid w:val="009A35A0"/>
    <w:rsid w:val="009A3F17"/>
    <w:rsid w:val="009A6244"/>
    <w:rsid w:val="009B2A1A"/>
    <w:rsid w:val="009B311F"/>
    <w:rsid w:val="009B37D6"/>
    <w:rsid w:val="009B6246"/>
    <w:rsid w:val="009B6C35"/>
    <w:rsid w:val="009C1C22"/>
    <w:rsid w:val="009C1EC1"/>
    <w:rsid w:val="009C4FBF"/>
    <w:rsid w:val="009C5D17"/>
    <w:rsid w:val="009C6995"/>
    <w:rsid w:val="009C7A53"/>
    <w:rsid w:val="009D0141"/>
    <w:rsid w:val="009D07EE"/>
    <w:rsid w:val="009D2715"/>
    <w:rsid w:val="009D2EAD"/>
    <w:rsid w:val="009D3958"/>
    <w:rsid w:val="009D45D8"/>
    <w:rsid w:val="009D4ACA"/>
    <w:rsid w:val="009D6CC9"/>
    <w:rsid w:val="009E12B2"/>
    <w:rsid w:val="009E32B1"/>
    <w:rsid w:val="009E4278"/>
    <w:rsid w:val="009E653A"/>
    <w:rsid w:val="009E703D"/>
    <w:rsid w:val="009E7928"/>
    <w:rsid w:val="009F0AE5"/>
    <w:rsid w:val="009F1BB1"/>
    <w:rsid w:val="009F3373"/>
    <w:rsid w:val="009F391F"/>
    <w:rsid w:val="009F4D30"/>
    <w:rsid w:val="009F7A74"/>
    <w:rsid w:val="00A03BA4"/>
    <w:rsid w:val="00A03EB9"/>
    <w:rsid w:val="00A07CCB"/>
    <w:rsid w:val="00A100E5"/>
    <w:rsid w:val="00A136E4"/>
    <w:rsid w:val="00A13D21"/>
    <w:rsid w:val="00A16968"/>
    <w:rsid w:val="00A1790B"/>
    <w:rsid w:val="00A17CAC"/>
    <w:rsid w:val="00A21114"/>
    <w:rsid w:val="00A2141A"/>
    <w:rsid w:val="00A2193A"/>
    <w:rsid w:val="00A24762"/>
    <w:rsid w:val="00A2507E"/>
    <w:rsid w:val="00A258E4"/>
    <w:rsid w:val="00A26FAF"/>
    <w:rsid w:val="00A2741C"/>
    <w:rsid w:val="00A30CA7"/>
    <w:rsid w:val="00A3106E"/>
    <w:rsid w:val="00A34D39"/>
    <w:rsid w:val="00A37213"/>
    <w:rsid w:val="00A40C10"/>
    <w:rsid w:val="00A41D7C"/>
    <w:rsid w:val="00A41ED8"/>
    <w:rsid w:val="00A4371A"/>
    <w:rsid w:val="00A44320"/>
    <w:rsid w:val="00A44A7E"/>
    <w:rsid w:val="00A45A0B"/>
    <w:rsid w:val="00A5011F"/>
    <w:rsid w:val="00A54318"/>
    <w:rsid w:val="00A54476"/>
    <w:rsid w:val="00A55C28"/>
    <w:rsid w:val="00A56E1E"/>
    <w:rsid w:val="00A603CA"/>
    <w:rsid w:val="00A60904"/>
    <w:rsid w:val="00A617B5"/>
    <w:rsid w:val="00A63221"/>
    <w:rsid w:val="00A63AF4"/>
    <w:rsid w:val="00A66602"/>
    <w:rsid w:val="00A70A07"/>
    <w:rsid w:val="00A721EE"/>
    <w:rsid w:val="00A748F0"/>
    <w:rsid w:val="00A7514F"/>
    <w:rsid w:val="00A75B42"/>
    <w:rsid w:val="00A768F5"/>
    <w:rsid w:val="00A8060C"/>
    <w:rsid w:val="00A839D1"/>
    <w:rsid w:val="00A84047"/>
    <w:rsid w:val="00A85BDF"/>
    <w:rsid w:val="00A8743F"/>
    <w:rsid w:val="00A87BAF"/>
    <w:rsid w:val="00A90753"/>
    <w:rsid w:val="00A91487"/>
    <w:rsid w:val="00A9458C"/>
    <w:rsid w:val="00A94BB7"/>
    <w:rsid w:val="00A96D60"/>
    <w:rsid w:val="00AA0BA7"/>
    <w:rsid w:val="00AB0514"/>
    <w:rsid w:val="00AB1337"/>
    <w:rsid w:val="00AB1E1D"/>
    <w:rsid w:val="00AB2579"/>
    <w:rsid w:val="00AB2B57"/>
    <w:rsid w:val="00AC122A"/>
    <w:rsid w:val="00AC492A"/>
    <w:rsid w:val="00AC5417"/>
    <w:rsid w:val="00AD3B34"/>
    <w:rsid w:val="00AD43AB"/>
    <w:rsid w:val="00AD5BCD"/>
    <w:rsid w:val="00AD7DA9"/>
    <w:rsid w:val="00AE1B14"/>
    <w:rsid w:val="00AE5D40"/>
    <w:rsid w:val="00AE6EB7"/>
    <w:rsid w:val="00AE6F44"/>
    <w:rsid w:val="00AE74D9"/>
    <w:rsid w:val="00AF0105"/>
    <w:rsid w:val="00AF1472"/>
    <w:rsid w:val="00AF21D9"/>
    <w:rsid w:val="00B046FB"/>
    <w:rsid w:val="00B04960"/>
    <w:rsid w:val="00B056FF"/>
    <w:rsid w:val="00B0670F"/>
    <w:rsid w:val="00B12211"/>
    <w:rsid w:val="00B13165"/>
    <w:rsid w:val="00B15A1C"/>
    <w:rsid w:val="00B166E9"/>
    <w:rsid w:val="00B17027"/>
    <w:rsid w:val="00B2624E"/>
    <w:rsid w:val="00B26C31"/>
    <w:rsid w:val="00B26CA3"/>
    <w:rsid w:val="00B27ED7"/>
    <w:rsid w:val="00B34200"/>
    <w:rsid w:val="00B34D4B"/>
    <w:rsid w:val="00B35174"/>
    <w:rsid w:val="00B35A86"/>
    <w:rsid w:val="00B35A94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5A4"/>
    <w:rsid w:val="00B476F4"/>
    <w:rsid w:val="00B52117"/>
    <w:rsid w:val="00B5521B"/>
    <w:rsid w:val="00B55FDA"/>
    <w:rsid w:val="00B57880"/>
    <w:rsid w:val="00B60ADD"/>
    <w:rsid w:val="00B627FA"/>
    <w:rsid w:val="00B63121"/>
    <w:rsid w:val="00B64B2C"/>
    <w:rsid w:val="00B64F60"/>
    <w:rsid w:val="00B6639F"/>
    <w:rsid w:val="00B71AAB"/>
    <w:rsid w:val="00B74E6D"/>
    <w:rsid w:val="00B75383"/>
    <w:rsid w:val="00B80946"/>
    <w:rsid w:val="00B8439F"/>
    <w:rsid w:val="00B85FC7"/>
    <w:rsid w:val="00B865DB"/>
    <w:rsid w:val="00B867D6"/>
    <w:rsid w:val="00B87A75"/>
    <w:rsid w:val="00B90B67"/>
    <w:rsid w:val="00B9152B"/>
    <w:rsid w:val="00B9414F"/>
    <w:rsid w:val="00B946DF"/>
    <w:rsid w:val="00B9527D"/>
    <w:rsid w:val="00B96AA7"/>
    <w:rsid w:val="00B97A59"/>
    <w:rsid w:val="00BA0D50"/>
    <w:rsid w:val="00BA2440"/>
    <w:rsid w:val="00BA3EA3"/>
    <w:rsid w:val="00BA4069"/>
    <w:rsid w:val="00BA4CA0"/>
    <w:rsid w:val="00BA6147"/>
    <w:rsid w:val="00BA78CA"/>
    <w:rsid w:val="00BB2C47"/>
    <w:rsid w:val="00BB30B0"/>
    <w:rsid w:val="00BB30D5"/>
    <w:rsid w:val="00BB3211"/>
    <w:rsid w:val="00BB3629"/>
    <w:rsid w:val="00BB4F33"/>
    <w:rsid w:val="00BB7ACF"/>
    <w:rsid w:val="00BC015D"/>
    <w:rsid w:val="00BC0A52"/>
    <w:rsid w:val="00BC1DB1"/>
    <w:rsid w:val="00BC363D"/>
    <w:rsid w:val="00BC47CB"/>
    <w:rsid w:val="00BC607A"/>
    <w:rsid w:val="00BD1805"/>
    <w:rsid w:val="00BD1842"/>
    <w:rsid w:val="00BD224E"/>
    <w:rsid w:val="00BD2FD1"/>
    <w:rsid w:val="00BD3294"/>
    <w:rsid w:val="00BD4387"/>
    <w:rsid w:val="00BD4416"/>
    <w:rsid w:val="00BD7900"/>
    <w:rsid w:val="00BD7BC1"/>
    <w:rsid w:val="00BE0144"/>
    <w:rsid w:val="00BE245A"/>
    <w:rsid w:val="00BE25E3"/>
    <w:rsid w:val="00BE3913"/>
    <w:rsid w:val="00BE56FE"/>
    <w:rsid w:val="00BE60B8"/>
    <w:rsid w:val="00BE6419"/>
    <w:rsid w:val="00BF0D28"/>
    <w:rsid w:val="00BF18E2"/>
    <w:rsid w:val="00BF20C2"/>
    <w:rsid w:val="00BF2E79"/>
    <w:rsid w:val="00BF3DD1"/>
    <w:rsid w:val="00BF404B"/>
    <w:rsid w:val="00BF4299"/>
    <w:rsid w:val="00BF583D"/>
    <w:rsid w:val="00BF5B4B"/>
    <w:rsid w:val="00BF611E"/>
    <w:rsid w:val="00BF7384"/>
    <w:rsid w:val="00C0027F"/>
    <w:rsid w:val="00C00F3B"/>
    <w:rsid w:val="00C0113D"/>
    <w:rsid w:val="00C01EE6"/>
    <w:rsid w:val="00C01FE9"/>
    <w:rsid w:val="00C0323A"/>
    <w:rsid w:val="00C03A6A"/>
    <w:rsid w:val="00C03E0B"/>
    <w:rsid w:val="00C04019"/>
    <w:rsid w:val="00C0413F"/>
    <w:rsid w:val="00C059D6"/>
    <w:rsid w:val="00C06A19"/>
    <w:rsid w:val="00C07B61"/>
    <w:rsid w:val="00C11C54"/>
    <w:rsid w:val="00C13244"/>
    <w:rsid w:val="00C13586"/>
    <w:rsid w:val="00C1688E"/>
    <w:rsid w:val="00C222D1"/>
    <w:rsid w:val="00C238D8"/>
    <w:rsid w:val="00C24C7C"/>
    <w:rsid w:val="00C2705B"/>
    <w:rsid w:val="00C30AFD"/>
    <w:rsid w:val="00C32781"/>
    <w:rsid w:val="00C33F13"/>
    <w:rsid w:val="00C34354"/>
    <w:rsid w:val="00C3483F"/>
    <w:rsid w:val="00C3617D"/>
    <w:rsid w:val="00C36DC3"/>
    <w:rsid w:val="00C37FD9"/>
    <w:rsid w:val="00C41869"/>
    <w:rsid w:val="00C426E6"/>
    <w:rsid w:val="00C446D2"/>
    <w:rsid w:val="00C45311"/>
    <w:rsid w:val="00C470D4"/>
    <w:rsid w:val="00C47925"/>
    <w:rsid w:val="00C5022C"/>
    <w:rsid w:val="00C53787"/>
    <w:rsid w:val="00C54590"/>
    <w:rsid w:val="00C558EF"/>
    <w:rsid w:val="00C56437"/>
    <w:rsid w:val="00C5744B"/>
    <w:rsid w:val="00C6073A"/>
    <w:rsid w:val="00C60901"/>
    <w:rsid w:val="00C60E1A"/>
    <w:rsid w:val="00C62AFF"/>
    <w:rsid w:val="00C63C14"/>
    <w:rsid w:val="00C64F36"/>
    <w:rsid w:val="00C64F58"/>
    <w:rsid w:val="00C667F3"/>
    <w:rsid w:val="00C66FA2"/>
    <w:rsid w:val="00C72754"/>
    <w:rsid w:val="00C748E2"/>
    <w:rsid w:val="00C7569A"/>
    <w:rsid w:val="00C765E9"/>
    <w:rsid w:val="00C769C5"/>
    <w:rsid w:val="00C81C38"/>
    <w:rsid w:val="00C81D7A"/>
    <w:rsid w:val="00C81F10"/>
    <w:rsid w:val="00C836EF"/>
    <w:rsid w:val="00C837EB"/>
    <w:rsid w:val="00C83AB1"/>
    <w:rsid w:val="00C87522"/>
    <w:rsid w:val="00C91DC2"/>
    <w:rsid w:val="00C91F74"/>
    <w:rsid w:val="00C94560"/>
    <w:rsid w:val="00C95A21"/>
    <w:rsid w:val="00C95E37"/>
    <w:rsid w:val="00C97BF9"/>
    <w:rsid w:val="00CA0A95"/>
    <w:rsid w:val="00CA0C0A"/>
    <w:rsid w:val="00CA1C51"/>
    <w:rsid w:val="00CA2242"/>
    <w:rsid w:val="00CA2568"/>
    <w:rsid w:val="00CA4C0C"/>
    <w:rsid w:val="00CA4D7C"/>
    <w:rsid w:val="00CA59EF"/>
    <w:rsid w:val="00CA7C4B"/>
    <w:rsid w:val="00CB0967"/>
    <w:rsid w:val="00CB09BB"/>
    <w:rsid w:val="00CB0CE5"/>
    <w:rsid w:val="00CB0DE8"/>
    <w:rsid w:val="00CB1622"/>
    <w:rsid w:val="00CB279A"/>
    <w:rsid w:val="00CB3810"/>
    <w:rsid w:val="00CB3941"/>
    <w:rsid w:val="00CB5413"/>
    <w:rsid w:val="00CB69DF"/>
    <w:rsid w:val="00CC006E"/>
    <w:rsid w:val="00CC1129"/>
    <w:rsid w:val="00CC1D59"/>
    <w:rsid w:val="00CC24E0"/>
    <w:rsid w:val="00CC2B97"/>
    <w:rsid w:val="00CC3427"/>
    <w:rsid w:val="00CC37CA"/>
    <w:rsid w:val="00CC54C8"/>
    <w:rsid w:val="00CC5A54"/>
    <w:rsid w:val="00CD00C3"/>
    <w:rsid w:val="00CD1C33"/>
    <w:rsid w:val="00CD1E8B"/>
    <w:rsid w:val="00CD486E"/>
    <w:rsid w:val="00CD4924"/>
    <w:rsid w:val="00CD70DB"/>
    <w:rsid w:val="00CD7508"/>
    <w:rsid w:val="00CD7A0E"/>
    <w:rsid w:val="00CE1D1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F129B"/>
    <w:rsid w:val="00CF16A5"/>
    <w:rsid w:val="00CF16EF"/>
    <w:rsid w:val="00CF1E6F"/>
    <w:rsid w:val="00CF1F0C"/>
    <w:rsid w:val="00CF2AFC"/>
    <w:rsid w:val="00CF37B5"/>
    <w:rsid w:val="00CF4ECA"/>
    <w:rsid w:val="00CF4FCB"/>
    <w:rsid w:val="00D03943"/>
    <w:rsid w:val="00D0591F"/>
    <w:rsid w:val="00D07D75"/>
    <w:rsid w:val="00D10B8B"/>
    <w:rsid w:val="00D12410"/>
    <w:rsid w:val="00D14022"/>
    <w:rsid w:val="00D1463D"/>
    <w:rsid w:val="00D14E6A"/>
    <w:rsid w:val="00D14FE6"/>
    <w:rsid w:val="00D15B7C"/>
    <w:rsid w:val="00D20C2F"/>
    <w:rsid w:val="00D22037"/>
    <w:rsid w:val="00D22CC4"/>
    <w:rsid w:val="00D23C66"/>
    <w:rsid w:val="00D24D57"/>
    <w:rsid w:val="00D26C04"/>
    <w:rsid w:val="00D27E1E"/>
    <w:rsid w:val="00D33529"/>
    <w:rsid w:val="00D3452F"/>
    <w:rsid w:val="00D34940"/>
    <w:rsid w:val="00D34E89"/>
    <w:rsid w:val="00D37588"/>
    <w:rsid w:val="00D4051B"/>
    <w:rsid w:val="00D41DBA"/>
    <w:rsid w:val="00D432F0"/>
    <w:rsid w:val="00D43FAC"/>
    <w:rsid w:val="00D50BBA"/>
    <w:rsid w:val="00D51C56"/>
    <w:rsid w:val="00D56E09"/>
    <w:rsid w:val="00D60009"/>
    <w:rsid w:val="00D60171"/>
    <w:rsid w:val="00D62031"/>
    <w:rsid w:val="00D62A46"/>
    <w:rsid w:val="00D638F9"/>
    <w:rsid w:val="00D63AA4"/>
    <w:rsid w:val="00D63DBB"/>
    <w:rsid w:val="00D65833"/>
    <w:rsid w:val="00D66777"/>
    <w:rsid w:val="00D71243"/>
    <w:rsid w:val="00D74BAF"/>
    <w:rsid w:val="00D77773"/>
    <w:rsid w:val="00D80061"/>
    <w:rsid w:val="00D82EAE"/>
    <w:rsid w:val="00D85A7B"/>
    <w:rsid w:val="00D862FC"/>
    <w:rsid w:val="00D870FA"/>
    <w:rsid w:val="00D9048E"/>
    <w:rsid w:val="00D9239B"/>
    <w:rsid w:val="00D923C8"/>
    <w:rsid w:val="00D9304B"/>
    <w:rsid w:val="00D972A5"/>
    <w:rsid w:val="00D97D03"/>
    <w:rsid w:val="00D97DDC"/>
    <w:rsid w:val="00DA0E0D"/>
    <w:rsid w:val="00DA1866"/>
    <w:rsid w:val="00DA22D3"/>
    <w:rsid w:val="00DA2E2D"/>
    <w:rsid w:val="00DA4AA9"/>
    <w:rsid w:val="00DA5154"/>
    <w:rsid w:val="00DA5624"/>
    <w:rsid w:val="00DA5C04"/>
    <w:rsid w:val="00DA5F87"/>
    <w:rsid w:val="00DB0A72"/>
    <w:rsid w:val="00DB11EA"/>
    <w:rsid w:val="00DB17FB"/>
    <w:rsid w:val="00DB38A7"/>
    <w:rsid w:val="00DB5A5C"/>
    <w:rsid w:val="00DB666B"/>
    <w:rsid w:val="00DB6B81"/>
    <w:rsid w:val="00DC0D1A"/>
    <w:rsid w:val="00DC1040"/>
    <w:rsid w:val="00DC107E"/>
    <w:rsid w:val="00DC217C"/>
    <w:rsid w:val="00DC271C"/>
    <w:rsid w:val="00DC33B1"/>
    <w:rsid w:val="00DC344E"/>
    <w:rsid w:val="00DC3614"/>
    <w:rsid w:val="00DC3DB1"/>
    <w:rsid w:val="00DC4FF2"/>
    <w:rsid w:val="00DC5D4B"/>
    <w:rsid w:val="00DC7588"/>
    <w:rsid w:val="00DD05D2"/>
    <w:rsid w:val="00DD0B9D"/>
    <w:rsid w:val="00DD1209"/>
    <w:rsid w:val="00DD2B77"/>
    <w:rsid w:val="00DD2CB2"/>
    <w:rsid w:val="00DD3E78"/>
    <w:rsid w:val="00DD5BEE"/>
    <w:rsid w:val="00DE0BEF"/>
    <w:rsid w:val="00DE0C7E"/>
    <w:rsid w:val="00DE35B5"/>
    <w:rsid w:val="00DE39A5"/>
    <w:rsid w:val="00DE4337"/>
    <w:rsid w:val="00DE4FAC"/>
    <w:rsid w:val="00DF00FF"/>
    <w:rsid w:val="00DF1754"/>
    <w:rsid w:val="00DF3948"/>
    <w:rsid w:val="00DF3D5C"/>
    <w:rsid w:val="00DF4022"/>
    <w:rsid w:val="00DF6361"/>
    <w:rsid w:val="00DF7B71"/>
    <w:rsid w:val="00E01C0B"/>
    <w:rsid w:val="00E04BF3"/>
    <w:rsid w:val="00E04D21"/>
    <w:rsid w:val="00E06376"/>
    <w:rsid w:val="00E069C8"/>
    <w:rsid w:val="00E120FA"/>
    <w:rsid w:val="00E14E93"/>
    <w:rsid w:val="00E1501D"/>
    <w:rsid w:val="00E158BC"/>
    <w:rsid w:val="00E169D4"/>
    <w:rsid w:val="00E17531"/>
    <w:rsid w:val="00E21D75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25E4"/>
    <w:rsid w:val="00E35AF4"/>
    <w:rsid w:val="00E36ED8"/>
    <w:rsid w:val="00E40228"/>
    <w:rsid w:val="00E41219"/>
    <w:rsid w:val="00E4418D"/>
    <w:rsid w:val="00E44208"/>
    <w:rsid w:val="00E506F0"/>
    <w:rsid w:val="00E51DF3"/>
    <w:rsid w:val="00E53091"/>
    <w:rsid w:val="00E53B64"/>
    <w:rsid w:val="00E54158"/>
    <w:rsid w:val="00E5486E"/>
    <w:rsid w:val="00E54D6E"/>
    <w:rsid w:val="00E579B7"/>
    <w:rsid w:val="00E605AE"/>
    <w:rsid w:val="00E637B0"/>
    <w:rsid w:val="00E63B24"/>
    <w:rsid w:val="00E6532C"/>
    <w:rsid w:val="00E65B44"/>
    <w:rsid w:val="00E66C08"/>
    <w:rsid w:val="00E7017B"/>
    <w:rsid w:val="00E70906"/>
    <w:rsid w:val="00E73246"/>
    <w:rsid w:val="00E73440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4AA3"/>
    <w:rsid w:val="00E85D40"/>
    <w:rsid w:val="00E85E37"/>
    <w:rsid w:val="00E87C3E"/>
    <w:rsid w:val="00E87DC1"/>
    <w:rsid w:val="00E9064C"/>
    <w:rsid w:val="00E93E20"/>
    <w:rsid w:val="00E946C3"/>
    <w:rsid w:val="00E9495E"/>
    <w:rsid w:val="00E9666F"/>
    <w:rsid w:val="00E96E96"/>
    <w:rsid w:val="00EA2E18"/>
    <w:rsid w:val="00EA660A"/>
    <w:rsid w:val="00EA78CB"/>
    <w:rsid w:val="00EA7CFB"/>
    <w:rsid w:val="00EB116A"/>
    <w:rsid w:val="00EB2057"/>
    <w:rsid w:val="00EB4C08"/>
    <w:rsid w:val="00EB565B"/>
    <w:rsid w:val="00EB6E66"/>
    <w:rsid w:val="00EB7BBB"/>
    <w:rsid w:val="00EB7EC9"/>
    <w:rsid w:val="00EC194D"/>
    <w:rsid w:val="00EC3756"/>
    <w:rsid w:val="00EC5DC4"/>
    <w:rsid w:val="00EC5E23"/>
    <w:rsid w:val="00EC628A"/>
    <w:rsid w:val="00ED1142"/>
    <w:rsid w:val="00ED1E26"/>
    <w:rsid w:val="00ED3A13"/>
    <w:rsid w:val="00ED52A1"/>
    <w:rsid w:val="00ED53E9"/>
    <w:rsid w:val="00ED61FB"/>
    <w:rsid w:val="00EE00B8"/>
    <w:rsid w:val="00EE0C0B"/>
    <w:rsid w:val="00EE1A38"/>
    <w:rsid w:val="00EE1CA7"/>
    <w:rsid w:val="00EE2B25"/>
    <w:rsid w:val="00EE3647"/>
    <w:rsid w:val="00EE5088"/>
    <w:rsid w:val="00EE50E6"/>
    <w:rsid w:val="00EF0D72"/>
    <w:rsid w:val="00EF1335"/>
    <w:rsid w:val="00EF2E05"/>
    <w:rsid w:val="00EF2E8D"/>
    <w:rsid w:val="00EF348C"/>
    <w:rsid w:val="00EF397F"/>
    <w:rsid w:val="00EF4DE4"/>
    <w:rsid w:val="00EF7351"/>
    <w:rsid w:val="00EF7B83"/>
    <w:rsid w:val="00F00650"/>
    <w:rsid w:val="00F01176"/>
    <w:rsid w:val="00F0153D"/>
    <w:rsid w:val="00F01C56"/>
    <w:rsid w:val="00F025A7"/>
    <w:rsid w:val="00F0402F"/>
    <w:rsid w:val="00F05371"/>
    <w:rsid w:val="00F105C9"/>
    <w:rsid w:val="00F13191"/>
    <w:rsid w:val="00F1393A"/>
    <w:rsid w:val="00F2070B"/>
    <w:rsid w:val="00F20CF3"/>
    <w:rsid w:val="00F23B29"/>
    <w:rsid w:val="00F23DC8"/>
    <w:rsid w:val="00F256A2"/>
    <w:rsid w:val="00F25765"/>
    <w:rsid w:val="00F268F0"/>
    <w:rsid w:val="00F30BAB"/>
    <w:rsid w:val="00F310B0"/>
    <w:rsid w:val="00F3186A"/>
    <w:rsid w:val="00F31F92"/>
    <w:rsid w:val="00F3336B"/>
    <w:rsid w:val="00F354F5"/>
    <w:rsid w:val="00F373BE"/>
    <w:rsid w:val="00F41456"/>
    <w:rsid w:val="00F4169C"/>
    <w:rsid w:val="00F42732"/>
    <w:rsid w:val="00F42DAD"/>
    <w:rsid w:val="00F43EF7"/>
    <w:rsid w:val="00F44936"/>
    <w:rsid w:val="00F44B14"/>
    <w:rsid w:val="00F44B94"/>
    <w:rsid w:val="00F46851"/>
    <w:rsid w:val="00F50EFC"/>
    <w:rsid w:val="00F53682"/>
    <w:rsid w:val="00F542D1"/>
    <w:rsid w:val="00F56A9C"/>
    <w:rsid w:val="00F579AB"/>
    <w:rsid w:val="00F605DE"/>
    <w:rsid w:val="00F60787"/>
    <w:rsid w:val="00F61632"/>
    <w:rsid w:val="00F64624"/>
    <w:rsid w:val="00F64B92"/>
    <w:rsid w:val="00F665DB"/>
    <w:rsid w:val="00F669F8"/>
    <w:rsid w:val="00F66F8C"/>
    <w:rsid w:val="00F7135C"/>
    <w:rsid w:val="00F74EA7"/>
    <w:rsid w:val="00F75F7D"/>
    <w:rsid w:val="00F81650"/>
    <w:rsid w:val="00F817E2"/>
    <w:rsid w:val="00F81F57"/>
    <w:rsid w:val="00F82135"/>
    <w:rsid w:val="00F82D26"/>
    <w:rsid w:val="00F84128"/>
    <w:rsid w:val="00F8485C"/>
    <w:rsid w:val="00F84C77"/>
    <w:rsid w:val="00F85B43"/>
    <w:rsid w:val="00F8659E"/>
    <w:rsid w:val="00F86EBA"/>
    <w:rsid w:val="00F87D15"/>
    <w:rsid w:val="00F91033"/>
    <w:rsid w:val="00F916AB"/>
    <w:rsid w:val="00F91B8C"/>
    <w:rsid w:val="00F94318"/>
    <w:rsid w:val="00F952BF"/>
    <w:rsid w:val="00F9578E"/>
    <w:rsid w:val="00F97488"/>
    <w:rsid w:val="00FA1980"/>
    <w:rsid w:val="00FA1A1B"/>
    <w:rsid w:val="00FA2503"/>
    <w:rsid w:val="00FA47E2"/>
    <w:rsid w:val="00FA5E07"/>
    <w:rsid w:val="00FA6175"/>
    <w:rsid w:val="00FA6A07"/>
    <w:rsid w:val="00FA75BE"/>
    <w:rsid w:val="00FB01AF"/>
    <w:rsid w:val="00FB1E07"/>
    <w:rsid w:val="00FB44D4"/>
    <w:rsid w:val="00FB4534"/>
    <w:rsid w:val="00FB4734"/>
    <w:rsid w:val="00FB5D0B"/>
    <w:rsid w:val="00FC2F74"/>
    <w:rsid w:val="00FC4979"/>
    <w:rsid w:val="00FC4A5D"/>
    <w:rsid w:val="00FC5B39"/>
    <w:rsid w:val="00FC5FE4"/>
    <w:rsid w:val="00FD0ED5"/>
    <w:rsid w:val="00FD0F37"/>
    <w:rsid w:val="00FD357A"/>
    <w:rsid w:val="00FD4245"/>
    <w:rsid w:val="00FD5D94"/>
    <w:rsid w:val="00FE0519"/>
    <w:rsid w:val="00FE18D7"/>
    <w:rsid w:val="00FE31CF"/>
    <w:rsid w:val="00FE4517"/>
    <w:rsid w:val="00FE60D9"/>
    <w:rsid w:val="00FE6258"/>
    <w:rsid w:val="00FE67D5"/>
    <w:rsid w:val="00FF02C8"/>
    <w:rsid w:val="00FF030D"/>
    <w:rsid w:val="00FF14D5"/>
    <w:rsid w:val="00FF343F"/>
    <w:rsid w:val="00FF39CC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E2986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D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uiPriority w:val="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uiPriority w:val="99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basedOn w:val="Normalny"/>
    <w:next w:val="Normalny"/>
    <w:uiPriority w:val="99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rotowski@gddk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efilipkowska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blewski@gddkia.gov.pl" TargetMode="Externa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430BBF427E460DA2EDC73FDCB152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774867-EC0C-4A6B-92F5-F846477C3253}"/>
      </w:docPartPr>
      <w:docPartBody>
        <w:p w:rsidR="00C338F5" w:rsidRDefault="00401E46" w:rsidP="00401E46">
          <w:pPr>
            <w:pStyle w:val="4D430BBF427E460DA2EDC73FDCB1526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46"/>
    <w:rsid w:val="0012723B"/>
    <w:rsid w:val="00401E46"/>
    <w:rsid w:val="0040290B"/>
    <w:rsid w:val="00461CAD"/>
    <w:rsid w:val="00565F17"/>
    <w:rsid w:val="00713E44"/>
    <w:rsid w:val="00A54318"/>
    <w:rsid w:val="00B63121"/>
    <w:rsid w:val="00C338F5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1E46"/>
  </w:style>
  <w:style w:type="paragraph" w:customStyle="1" w:styleId="4D430BBF427E460DA2EDC73FDCB15261">
    <w:name w:val="4D430BBF427E460DA2EDC73FDCB15261"/>
    <w:rsid w:val="00401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22B5-2198-48CB-A3F1-5CC62DBD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2693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18815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Grotowski Błażej</cp:lastModifiedBy>
  <cp:revision>2</cp:revision>
  <cp:lastPrinted>2022-04-26T10:05:00Z</cp:lastPrinted>
  <dcterms:created xsi:type="dcterms:W3CDTF">2026-02-11T06:42:00Z</dcterms:created>
  <dcterms:modified xsi:type="dcterms:W3CDTF">2026-02-11T06:42:00Z</dcterms:modified>
</cp:coreProperties>
</file>